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C5DB3" w14:textId="142C7D38" w:rsidR="00BA13F7" w:rsidRPr="009C3E8C" w:rsidRDefault="00947A80" w:rsidP="00BA13F7">
      <w:pPr>
        <w:jc w:val="center"/>
        <w:rPr>
          <w:rFonts w:ascii="Georgia" w:hAnsi="Georgia"/>
          <w:vertAlign w:val="superscript"/>
        </w:rPr>
      </w:pPr>
      <w:bookmarkStart w:id="0" w:name="_Hlk198292183"/>
      <w:r>
        <w:rPr>
          <w:rFonts w:ascii="Georgia" w:hAnsi="Georgia"/>
        </w:rPr>
        <w:t>Udkast til b</w:t>
      </w:r>
      <w:r w:rsidR="00BA13F7" w:rsidRPr="00DC3A14">
        <w:rPr>
          <w:rFonts w:ascii="Georgia" w:hAnsi="Georgia"/>
        </w:rPr>
        <w:t>ekendtgørelse om ændring af bekendtgørelse om fredning af visse dyre- og plantearter og pleje af tilskadekommet vildt</w:t>
      </w:r>
      <w:r w:rsidR="00BA13F7">
        <w:rPr>
          <w:rFonts w:ascii="Georgia" w:hAnsi="Georgia"/>
        </w:rPr>
        <w:t xml:space="preserve"> </w:t>
      </w:r>
      <w:r w:rsidR="00BA13F7">
        <w:rPr>
          <w:rFonts w:ascii="Georgia" w:hAnsi="Georgia"/>
          <w:vertAlign w:val="superscript"/>
        </w:rPr>
        <w:t>1)</w:t>
      </w:r>
    </w:p>
    <w:p w14:paraId="77037770" w14:textId="77777777" w:rsidR="00BA13F7" w:rsidRDefault="00BA13F7" w:rsidP="00BA13F7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§ 1</w:t>
      </w:r>
    </w:p>
    <w:p w14:paraId="5B09F49A" w14:textId="77777777" w:rsidR="00BA13F7" w:rsidRPr="003D3037" w:rsidRDefault="00BA13F7" w:rsidP="00BA13F7">
      <w:pPr>
        <w:rPr>
          <w:rFonts w:ascii="Georgia" w:hAnsi="Georgia"/>
        </w:rPr>
      </w:pPr>
      <w:r w:rsidRPr="00DC3A14">
        <w:rPr>
          <w:rFonts w:ascii="Georgia" w:hAnsi="Georgia"/>
        </w:rPr>
        <w:t xml:space="preserve">I bekendtgørelse nr. </w:t>
      </w:r>
      <w:r>
        <w:rPr>
          <w:rFonts w:ascii="Georgia" w:hAnsi="Georgia"/>
        </w:rPr>
        <w:t>521</w:t>
      </w:r>
      <w:r w:rsidRPr="00DC3A14">
        <w:rPr>
          <w:rFonts w:ascii="Georgia" w:hAnsi="Georgia"/>
        </w:rPr>
        <w:t xml:space="preserve"> af 2</w:t>
      </w:r>
      <w:r>
        <w:rPr>
          <w:rFonts w:ascii="Georgia" w:hAnsi="Georgia"/>
        </w:rPr>
        <w:t>5</w:t>
      </w:r>
      <w:r w:rsidRPr="00DC3A14">
        <w:rPr>
          <w:rFonts w:ascii="Georgia" w:hAnsi="Georgia"/>
        </w:rPr>
        <w:t xml:space="preserve">. </w:t>
      </w:r>
      <w:r>
        <w:rPr>
          <w:rFonts w:ascii="Georgia" w:hAnsi="Georgia"/>
        </w:rPr>
        <w:t>marts</w:t>
      </w:r>
      <w:r w:rsidRPr="00DC3A14">
        <w:rPr>
          <w:rFonts w:ascii="Georgia" w:hAnsi="Georgia"/>
        </w:rPr>
        <w:t xml:space="preserve"> 202</w:t>
      </w:r>
      <w:r>
        <w:rPr>
          <w:rFonts w:ascii="Georgia" w:hAnsi="Georgia"/>
        </w:rPr>
        <w:t>1</w:t>
      </w:r>
      <w:r w:rsidRPr="00DC3A14">
        <w:rPr>
          <w:rFonts w:ascii="Georgia" w:hAnsi="Georgia"/>
        </w:rPr>
        <w:t xml:space="preserve"> om fredning af visse dyre- og plantearter og pleje af tilskadekommet vild</w:t>
      </w:r>
      <w:r>
        <w:rPr>
          <w:rFonts w:ascii="Georgia" w:hAnsi="Georgia"/>
        </w:rPr>
        <w:t>t foretages følgende ændringer</w:t>
      </w:r>
      <w:r w:rsidRPr="00DC3A14">
        <w:rPr>
          <w:rFonts w:ascii="Georgia" w:hAnsi="Georgia"/>
        </w:rPr>
        <w:t>:</w:t>
      </w:r>
    </w:p>
    <w:p w14:paraId="27F9ADF6" w14:textId="09CC98A6" w:rsidR="00BA13F7" w:rsidRPr="007C668C" w:rsidRDefault="00BA13F7" w:rsidP="00BA13F7">
      <w:pPr>
        <w:pStyle w:val="Listeafsnit"/>
        <w:numPr>
          <w:ilvl w:val="0"/>
          <w:numId w:val="2"/>
        </w:numPr>
        <w:ind w:left="1418" w:hanging="709"/>
        <w:rPr>
          <w:rFonts w:ascii="Georgia" w:hAnsi="Georgia"/>
          <w:iCs/>
        </w:rPr>
      </w:pPr>
      <w:bookmarkStart w:id="1" w:name="_Hlk198669480"/>
      <w:r>
        <w:rPr>
          <w:rFonts w:ascii="Georgia" w:hAnsi="Georgia"/>
          <w:iCs/>
        </w:rPr>
        <w:t xml:space="preserve">I </w:t>
      </w:r>
      <w:r>
        <w:rPr>
          <w:rFonts w:ascii="Georgia" w:hAnsi="Georgia"/>
          <w:i/>
          <w:iCs/>
        </w:rPr>
        <w:t>i</w:t>
      </w:r>
      <w:r w:rsidRPr="00901B28">
        <w:rPr>
          <w:rFonts w:ascii="Georgia" w:hAnsi="Georgia"/>
          <w:i/>
          <w:iCs/>
        </w:rPr>
        <w:t>ndledningen</w:t>
      </w:r>
      <w:r w:rsidRPr="00D01E5C">
        <w:rPr>
          <w:rFonts w:ascii="Georgia" w:hAnsi="Georgia"/>
          <w:iCs/>
        </w:rPr>
        <w:t xml:space="preserve"> </w:t>
      </w:r>
      <w:r>
        <w:rPr>
          <w:rFonts w:ascii="Georgia" w:hAnsi="Georgia"/>
          <w:iCs/>
        </w:rPr>
        <w:t xml:space="preserve">ændres </w:t>
      </w:r>
      <w:bookmarkStart w:id="2" w:name="_Hlk198667762"/>
      <w:r w:rsidRPr="007C668C">
        <w:rPr>
          <w:rFonts w:ascii="Georgia" w:hAnsi="Georgia"/>
          <w:iCs/>
        </w:rPr>
        <w:t>»</w:t>
      </w:r>
      <w:r w:rsidR="00826F18">
        <w:rPr>
          <w:rFonts w:ascii="Georgia" w:hAnsi="Georgia"/>
          <w:iCs/>
        </w:rPr>
        <w:t xml:space="preserve">lovbekendtgørelse nr. </w:t>
      </w:r>
      <w:r w:rsidRPr="001021C8">
        <w:rPr>
          <w:rFonts w:ascii="Georgia" w:hAnsi="Georgia"/>
          <w:iCs/>
        </w:rPr>
        <w:t>240 af 13. marts 2019</w:t>
      </w:r>
      <w:r w:rsidRPr="00D01E5C">
        <w:rPr>
          <w:rFonts w:ascii="Georgia" w:hAnsi="Georgia"/>
          <w:iCs/>
        </w:rPr>
        <w:t>«</w:t>
      </w:r>
      <w:r>
        <w:rPr>
          <w:rFonts w:ascii="Georgia" w:hAnsi="Georgia"/>
          <w:iCs/>
        </w:rPr>
        <w:t xml:space="preserve"> </w:t>
      </w:r>
      <w:bookmarkEnd w:id="2"/>
      <w:r>
        <w:rPr>
          <w:rFonts w:ascii="Georgia" w:hAnsi="Georgia"/>
          <w:iCs/>
        </w:rPr>
        <w:t xml:space="preserve">til: </w:t>
      </w:r>
      <w:r w:rsidRPr="001021C8">
        <w:rPr>
          <w:rFonts w:ascii="Georgia" w:hAnsi="Georgia"/>
          <w:iCs/>
        </w:rPr>
        <w:t>»</w:t>
      </w:r>
      <w:r w:rsidR="00826F18">
        <w:rPr>
          <w:rFonts w:ascii="Georgia" w:hAnsi="Georgia"/>
          <w:iCs/>
        </w:rPr>
        <w:t xml:space="preserve">lovbekendtgørelse nr. </w:t>
      </w:r>
      <w:r w:rsidRPr="00BB63F0">
        <w:rPr>
          <w:rFonts w:ascii="Georgia" w:hAnsi="Georgia"/>
          <w:iCs/>
        </w:rPr>
        <w:t>927 af 28. juni 2024</w:t>
      </w:r>
      <w:r w:rsidRPr="001021C8">
        <w:rPr>
          <w:rFonts w:ascii="Georgia" w:hAnsi="Georgia"/>
          <w:iCs/>
        </w:rPr>
        <w:t>«</w:t>
      </w:r>
      <w:r w:rsidRPr="007C668C">
        <w:rPr>
          <w:rFonts w:ascii="Georgia" w:hAnsi="Georgia"/>
          <w:iCs/>
        </w:rPr>
        <w:t>,</w:t>
      </w:r>
      <w:r>
        <w:rPr>
          <w:rFonts w:ascii="Georgia" w:hAnsi="Georgia"/>
          <w:iCs/>
        </w:rPr>
        <w:t xml:space="preserve"> og </w:t>
      </w:r>
      <w:r w:rsidRPr="001021C8">
        <w:rPr>
          <w:rFonts w:ascii="Georgia" w:hAnsi="Georgia"/>
          <w:iCs/>
        </w:rPr>
        <w:t>»</w:t>
      </w:r>
      <w:r w:rsidR="00826F18">
        <w:rPr>
          <w:rFonts w:ascii="Georgia" w:hAnsi="Georgia"/>
          <w:iCs/>
        </w:rPr>
        <w:t xml:space="preserve">lovbekendtgørelse nr. </w:t>
      </w:r>
      <w:r w:rsidRPr="00797352">
        <w:rPr>
          <w:rFonts w:ascii="Georgia" w:hAnsi="Georgia"/>
          <w:iCs/>
        </w:rPr>
        <w:t>265 af 21. marts 2019</w:t>
      </w:r>
      <w:r w:rsidRPr="001021C8">
        <w:rPr>
          <w:rFonts w:ascii="Georgia" w:hAnsi="Georgia"/>
          <w:iCs/>
        </w:rPr>
        <w:t>«</w:t>
      </w:r>
      <w:r>
        <w:rPr>
          <w:rFonts w:ascii="Georgia" w:hAnsi="Georgia"/>
          <w:iCs/>
        </w:rPr>
        <w:t xml:space="preserve"> ændres til: </w:t>
      </w:r>
      <w:r w:rsidRPr="001021C8">
        <w:rPr>
          <w:rFonts w:ascii="Georgia" w:hAnsi="Georgia"/>
          <w:iCs/>
        </w:rPr>
        <w:t>»</w:t>
      </w:r>
      <w:r w:rsidR="00826F18">
        <w:rPr>
          <w:rFonts w:ascii="Georgia" w:hAnsi="Georgia"/>
          <w:iCs/>
        </w:rPr>
        <w:t xml:space="preserve">lovbekendtgørelse nr. </w:t>
      </w:r>
      <w:r w:rsidRPr="007C668C">
        <w:rPr>
          <w:rFonts w:ascii="Georgia" w:hAnsi="Georgia"/>
          <w:iCs/>
        </w:rPr>
        <w:t>639 af 26. maj 2023«</w:t>
      </w:r>
      <w:r>
        <w:rPr>
          <w:rFonts w:ascii="Georgia" w:hAnsi="Georgia"/>
          <w:iCs/>
        </w:rPr>
        <w:t>.</w:t>
      </w:r>
    </w:p>
    <w:bookmarkEnd w:id="1"/>
    <w:p w14:paraId="30936D11" w14:textId="77777777" w:rsidR="00BA13F7" w:rsidRPr="00D01E5C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 w:rsidRPr="00D01E5C">
        <w:rPr>
          <w:rFonts w:ascii="Georgia" w:hAnsi="Georgia"/>
          <w:iCs/>
        </w:rPr>
        <w:t xml:space="preserve">Overalt i bekendtgørelsen </w:t>
      </w:r>
      <w:r w:rsidRPr="007131AE">
        <w:rPr>
          <w:rFonts w:ascii="Georgia" w:hAnsi="Georgia"/>
          <w:iCs/>
        </w:rPr>
        <w:t>bortset fra i § 22</w:t>
      </w:r>
      <w:r w:rsidRPr="00D01E5C">
        <w:rPr>
          <w:rFonts w:ascii="Georgia" w:hAnsi="Georgia"/>
          <w:iCs/>
        </w:rPr>
        <w:t xml:space="preserve"> ændres »Miljøstyrelsen« til: »Styrelsen for Grøn Arealomlægning og Vandmiljø«</w:t>
      </w:r>
      <w:r>
        <w:rPr>
          <w:rFonts w:ascii="Georgia" w:hAnsi="Georgia"/>
          <w:iCs/>
        </w:rPr>
        <w:t>.</w:t>
      </w:r>
    </w:p>
    <w:p w14:paraId="5E988589" w14:textId="7AD06C47" w:rsidR="00BA13F7" w:rsidRPr="00BA13F7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  <w:iCs/>
        </w:rPr>
      </w:pPr>
      <w:r w:rsidRPr="00D01E5C">
        <w:rPr>
          <w:rFonts w:ascii="Georgia" w:hAnsi="Georgia"/>
          <w:iCs/>
        </w:rPr>
        <w:t>I </w:t>
      </w:r>
      <w:r w:rsidRPr="00E1189A">
        <w:rPr>
          <w:rFonts w:ascii="Georgia" w:hAnsi="Georgia"/>
          <w:i/>
          <w:iCs/>
        </w:rPr>
        <w:t>§ 7, stk. 2, 2. pkt.</w:t>
      </w:r>
      <w:r w:rsidRPr="00E1189A">
        <w:rPr>
          <w:rFonts w:ascii="Georgia" w:hAnsi="Georgia"/>
          <w:iCs/>
        </w:rPr>
        <w:t>,</w:t>
      </w:r>
      <w:r w:rsidRPr="00D01E5C">
        <w:rPr>
          <w:rFonts w:ascii="Georgia" w:hAnsi="Georgia"/>
          <w:iCs/>
        </w:rPr>
        <w:t> ændres »Miljøstyrelsen</w:t>
      </w:r>
      <w:r>
        <w:rPr>
          <w:rFonts w:ascii="Georgia" w:hAnsi="Georgia"/>
          <w:iCs/>
        </w:rPr>
        <w:t>s</w:t>
      </w:r>
      <w:r w:rsidRPr="00D01E5C">
        <w:rPr>
          <w:rFonts w:ascii="Georgia" w:hAnsi="Georgia"/>
          <w:iCs/>
        </w:rPr>
        <w:t>« til: »Styrelsen for Grøn Arealomlægning og Vandmiljø</w:t>
      </w:r>
      <w:r>
        <w:rPr>
          <w:rFonts w:ascii="Georgia" w:hAnsi="Georgia"/>
          <w:iCs/>
        </w:rPr>
        <w:t>s</w:t>
      </w:r>
      <w:r w:rsidRPr="00D01E5C">
        <w:rPr>
          <w:rFonts w:ascii="Georgia" w:hAnsi="Georgia"/>
          <w:iCs/>
        </w:rPr>
        <w:t>«</w:t>
      </w:r>
      <w:r>
        <w:rPr>
          <w:rFonts w:ascii="Georgia" w:hAnsi="Georgia"/>
          <w:iCs/>
        </w:rPr>
        <w:t>.</w:t>
      </w:r>
    </w:p>
    <w:p w14:paraId="1C47CCE9" w14:textId="77777777" w:rsidR="00BA13F7" w:rsidRPr="00D01E5C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 w:rsidRPr="00E1189A">
        <w:rPr>
          <w:rFonts w:ascii="Georgia" w:hAnsi="Georgia"/>
          <w:i/>
        </w:rPr>
        <w:t>§ 22</w:t>
      </w:r>
      <w:r w:rsidRPr="00D01E5C">
        <w:rPr>
          <w:rFonts w:ascii="Georgia" w:hAnsi="Georgia"/>
          <w:iCs/>
        </w:rPr>
        <w:t> affattes således:</w:t>
      </w:r>
    </w:p>
    <w:p w14:paraId="098CCEF4" w14:textId="77777777" w:rsidR="00BA13F7" w:rsidRPr="007223B5" w:rsidRDefault="00BA13F7" w:rsidP="00BA13F7">
      <w:pPr>
        <w:pStyle w:val="Listeafsnit"/>
        <w:ind w:left="1418"/>
        <w:rPr>
          <w:rFonts w:ascii="Georgia" w:hAnsi="Georgia"/>
          <w:iCs/>
        </w:rPr>
      </w:pPr>
      <w:r w:rsidRPr="00D01E5C">
        <w:rPr>
          <w:rFonts w:ascii="Georgia" w:hAnsi="Georgia"/>
          <w:iCs/>
        </w:rPr>
        <w:t xml:space="preserve"> »</w:t>
      </w:r>
      <w:r w:rsidRPr="007131AE">
        <w:rPr>
          <w:rFonts w:ascii="Georgia" w:hAnsi="Georgia"/>
          <w:b/>
          <w:iCs/>
        </w:rPr>
        <w:t>§ 22.</w:t>
      </w:r>
      <w:r>
        <w:rPr>
          <w:rFonts w:ascii="Georgia" w:hAnsi="Georgia"/>
          <w:b/>
          <w:iCs/>
        </w:rPr>
        <w:t xml:space="preserve"> </w:t>
      </w:r>
      <w:r w:rsidRPr="00D01E5C">
        <w:rPr>
          <w:rFonts w:ascii="Georgia" w:hAnsi="Georgia"/>
          <w:iCs/>
        </w:rPr>
        <w:t xml:space="preserve">Forbuddene i § 5, stk. 1, § 11, stk. 1, og § 15, stk. 1, gælder ikke for overdragelse, opbevaring, transport, konservering og udstilling af døde dyr, der er nævnt i bilag 5, til Styrelsen for Grøn Arealomlægning og Vandmiljø, Miljøstyrelsen, Naturstyrelsen, Zoologisk Museum, Statens Naturhistoriske Museum - Københavns Universitet, Naturhistorisk Museum - Aarhus, Det Grønne Museum, </w:t>
      </w:r>
      <w:proofErr w:type="spellStart"/>
      <w:r w:rsidRPr="00D01E5C">
        <w:rPr>
          <w:rFonts w:ascii="Georgia" w:hAnsi="Georgia"/>
          <w:iCs/>
        </w:rPr>
        <w:t>Naturama</w:t>
      </w:r>
      <w:proofErr w:type="spellEnd"/>
      <w:r w:rsidRPr="00D01E5C">
        <w:rPr>
          <w:rFonts w:ascii="Georgia" w:hAnsi="Georgia"/>
          <w:iCs/>
        </w:rPr>
        <w:t>, Fjord- og Bælt, Fiskeri- og Søfartsmuseet, Det Biovidenskabelige Fakultet for Fødevarer, Veterinærmedicin og Naturressourcer ved Københavns Universitet, DTU Veterinærinstituttet eller DCE – Nationalt Center for Miljø og Energi, Aarhus Universitet eller tilsvarende institutioner, der varetager opgaver for Styrelsen for Grøn Arealomlægning og Vandmiljø.«</w:t>
      </w:r>
    </w:p>
    <w:p w14:paraId="79EC24FA" w14:textId="77777777" w:rsidR="00BA13F7" w:rsidRPr="007223B5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>
        <w:rPr>
          <w:rFonts w:ascii="Georgia" w:hAnsi="Georgia"/>
        </w:rPr>
        <w:t xml:space="preserve">I </w:t>
      </w:r>
      <w:r>
        <w:rPr>
          <w:rFonts w:ascii="Georgia" w:hAnsi="Georgia"/>
          <w:i/>
        </w:rPr>
        <w:t>§ 23, stk. 1</w:t>
      </w:r>
      <w:r>
        <w:rPr>
          <w:rFonts w:ascii="Georgia" w:hAnsi="Georgia"/>
        </w:rPr>
        <w:t xml:space="preserve">, udgår </w:t>
      </w:r>
      <w:r w:rsidRPr="007223B5">
        <w:rPr>
          <w:rFonts w:ascii="Georgia" w:hAnsi="Georgia"/>
          <w:iCs/>
        </w:rPr>
        <w:t>»</w:t>
      </w:r>
      <w:r>
        <w:rPr>
          <w:rFonts w:ascii="Georgia" w:hAnsi="Georgia"/>
          <w:iCs/>
        </w:rPr>
        <w:t>af m</w:t>
      </w:r>
      <w:r w:rsidRPr="007223B5">
        <w:rPr>
          <w:rFonts w:ascii="Georgia" w:hAnsi="Georgia"/>
          <w:iCs/>
        </w:rPr>
        <w:t>iljø</w:t>
      </w:r>
      <w:r>
        <w:rPr>
          <w:rFonts w:ascii="Georgia" w:hAnsi="Georgia"/>
          <w:iCs/>
        </w:rPr>
        <w:t>- og fødevareministeren</w:t>
      </w:r>
      <w:r w:rsidRPr="007223B5">
        <w:rPr>
          <w:rFonts w:ascii="Georgia" w:hAnsi="Georgia"/>
          <w:iCs/>
        </w:rPr>
        <w:t>«</w:t>
      </w:r>
      <w:r>
        <w:rPr>
          <w:rFonts w:ascii="Georgia" w:hAnsi="Georgia"/>
          <w:iCs/>
        </w:rPr>
        <w:t>.</w:t>
      </w:r>
    </w:p>
    <w:p w14:paraId="73538FD1" w14:textId="77777777" w:rsidR="00BA13F7" w:rsidRPr="00A21995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 w:rsidRPr="00D01E5C">
        <w:rPr>
          <w:rFonts w:ascii="Georgia" w:hAnsi="Georgia"/>
          <w:iCs/>
        </w:rPr>
        <w:t>I </w:t>
      </w:r>
      <w:r w:rsidRPr="00E1189A">
        <w:rPr>
          <w:rFonts w:ascii="Georgia" w:hAnsi="Georgia"/>
          <w:i/>
          <w:iCs/>
        </w:rPr>
        <w:t>§ 28</w:t>
      </w:r>
      <w:r w:rsidRPr="00D01E5C">
        <w:rPr>
          <w:rFonts w:ascii="Georgia" w:hAnsi="Georgia"/>
          <w:iCs/>
        </w:rPr>
        <w:t xml:space="preserve"> ændres </w:t>
      </w:r>
      <w:bookmarkStart w:id="3" w:name="_Hlk198363964"/>
      <w:r w:rsidRPr="00D01E5C">
        <w:rPr>
          <w:rFonts w:ascii="Georgia" w:hAnsi="Georgia"/>
          <w:iCs/>
        </w:rPr>
        <w:t>»Miljøstyrelsen</w:t>
      </w:r>
      <w:r>
        <w:rPr>
          <w:rFonts w:ascii="Georgia" w:hAnsi="Georgia"/>
          <w:iCs/>
        </w:rPr>
        <w:t>s</w:t>
      </w:r>
      <w:r w:rsidRPr="00D01E5C">
        <w:rPr>
          <w:rFonts w:ascii="Georgia" w:hAnsi="Georgia"/>
          <w:iCs/>
        </w:rPr>
        <w:t>« til: »Styrelsen for Grøn Arealomlægning og Vandmiljø</w:t>
      </w:r>
      <w:r>
        <w:rPr>
          <w:rFonts w:ascii="Georgia" w:hAnsi="Georgia"/>
          <w:iCs/>
        </w:rPr>
        <w:t>s</w:t>
      </w:r>
      <w:r w:rsidRPr="00D01E5C">
        <w:rPr>
          <w:rFonts w:ascii="Georgia" w:hAnsi="Georgia"/>
          <w:iCs/>
        </w:rPr>
        <w:t>«</w:t>
      </w:r>
      <w:bookmarkEnd w:id="3"/>
      <w:r>
        <w:rPr>
          <w:rFonts w:ascii="Georgia" w:hAnsi="Georgia"/>
          <w:iCs/>
        </w:rPr>
        <w:t>.</w:t>
      </w:r>
    </w:p>
    <w:p w14:paraId="67C12EA6" w14:textId="77777777" w:rsidR="00BA13F7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>
        <w:rPr>
          <w:rFonts w:ascii="Georgia" w:hAnsi="Georgia"/>
          <w:i/>
        </w:rPr>
        <w:t>Bi</w:t>
      </w:r>
      <w:r w:rsidRPr="00A21995">
        <w:rPr>
          <w:rFonts w:ascii="Georgia" w:hAnsi="Georgia"/>
          <w:i/>
        </w:rPr>
        <w:t>lag 1</w:t>
      </w:r>
      <w:r w:rsidRPr="00A21995">
        <w:rPr>
          <w:rFonts w:ascii="Georgia" w:hAnsi="Georgia"/>
        </w:rPr>
        <w:t xml:space="preserve"> affattes som bilag 1 til denne bekendtgørelse.</w:t>
      </w:r>
    </w:p>
    <w:p w14:paraId="79277B88" w14:textId="77777777" w:rsidR="00BA13F7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>
        <w:rPr>
          <w:rFonts w:ascii="Georgia" w:hAnsi="Georgia"/>
          <w:i/>
        </w:rPr>
        <w:t>Bi</w:t>
      </w:r>
      <w:r w:rsidRPr="00A21995">
        <w:rPr>
          <w:rFonts w:ascii="Georgia" w:hAnsi="Georgia"/>
          <w:i/>
        </w:rPr>
        <w:t>lag 2</w:t>
      </w:r>
      <w:r w:rsidRPr="00A21995">
        <w:rPr>
          <w:rFonts w:ascii="Georgia" w:hAnsi="Georgia"/>
        </w:rPr>
        <w:t xml:space="preserve"> affattes som bilag 2 til denne bekendtgørelse</w:t>
      </w:r>
      <w:r>
        <w:rPr>
          <w:rFonts w:ascii="Georgia" w:hAnsi="Georgia"/>
        </w:rPr>
        <w:t>.</w:t>
      </w:r>
    </w:p>
    <w:p w14:paraId="7ABAF974" w14:textId="77777777" w:rsidR="00BA13F7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 w:rsidRPr="00A21995">
        <w:rPr>
          <w:rFonts w:ascii="Georgia" w:hAnsi="Georgia"/>
          <w:i/>
        </w:rPr>
        <w:t>Bilag 5</w:t>
      </w:r>
      <w:r w:rsidRPr="00A21995">
        <w:rPr>
          <w:rFonts w:ascii="Georgia" w:hAnsi="Georgia"/>
        </w:rPr>
        <w:t xml:space="preserve"> affattes som bilag 3 til denne bekendtgørelse.</w:t>
      </w:r>
    </w:p>
    <w:p w14:paraId="7200CA74" w14:textId="77777777" w:rsidR="00BA13F7" w:rsidRPr="00D01E5C" w:rsidRDefault="00BA13F7" w:rsidP="00BA13F7">
      <w:pPr>
        <w:pStyle w:val="Listeafsnit"/>
        <w:numPr>
          <w:ilvl w:val="0"/>
          <w:numId w:val="2"/>
        </w:numPr>
        <w:ind w:left="1418" w:hanging="708"/>
        <w:rPr>
          <w:rFonts w:ascii="Georgia" w:hAnsi="Georgia"/>
        </w:rPr>
      </w:pPr>
      <w:r w:rsidRPr="00A21995">
        <w:rPr>
          <w:rFonts w:ascii="Georgia" w:hAnsi="Georgia"/>
          <w:i/>
        </w:rPr>
        <w:t>Bilag 6</w:t>
      </w:r>
      <w:r w:rsidRPr="00A21995">
        <w:rPr>
          <w:rFonts w:ascii="Georgia" w:hAnsi="Georgia"/>
        </w:rPr>
        <w:t xml:space="preserve"> affattes som bilag 4 til denne bekendtgørelse.</w:t>
      </w:r>
    </w:p>
    <w:p w14:paraId="2363B2F6" w14:textId="77777777" w:rsidR="00BA13F7" w:rsidRPr="00DC3A14" w:rsidRDefault="00BA13F7" w:rsidP="00BA13F7">
      <w:pPr>
        <w:jc w:val="center"/>
        <w:rPr>
          <w:rFonts w:ascii="Georgia" w:hAnsi="Georgia"/>
          <w:b/>
          <w:bCs/>
        </w:rPr>
      </w:pPr>
      <w:r w:rsidRPr="00DC3A14">
        <w:rPr>
          <w:rFonts w:ascii="Georgia" w:hAnsi="Georgia"/>
          <w:b/>
          <w:bCs/>
        </w:rPr>
        <w:t>§ 2</w:t>
      </w:r>
    </w:p>
    <w:p w14:paraId="42D553B8" w14:textId="77777777" w:rsidR="00BA13F7" w:rsidRDefault="00BA13F7" w:rsidP="00BA13F7">
      <w:pPr>
        <w:rPr>
          <w:rFonts w:ascii="Georgia" w:hAnsi="Georgia"/>
        </w:rPr>
      </w:pPr>
      <w:r w:rsidRPr="00DC3A14">
        <w:rPr>
          <w:rFonts w:ascii="Georgia" w:hAnsi="Georgia"/>
        </w:rPr>
        <w:t>Bekendtgørelsen træder i kraft den 1. juli 2025.</w:t>
      </w:r>
    </w:p>
    <w:p w14:paraId="0CF99735" w14:textId="77777777" w:rsidR="00BA13F7" w:rsidRDefault="00BA13F7" w:rsidP="00BA13F7">
      <w:pPr>
        <w:rPr>
          <w:rFonts w:ascii="Georgia" w:hAnsi="Georgia"/>
        </w:rPr>
      </w:pPr>
    </w:p>
    <w:p w14:paraId="5E2A8C2B" w14:textId="77777777" w:rsidR="00BA13F7" w:rsidRPr="000E7671" w:rsidRDefault="00BA13F7" w:rsidP="00BA13F7">
      <w:pPr>
        <w:jc w:val="center"/>
        <w:rPr>
          <w:rFonts w:ascii="Georgia" w:hAnsi="Georgia"/>
        </w:rPr>
      </w:pPr>
      <w:r>
        <w:rPr>
          <w:rFonts w:ascii="Georgia" w:hAnsi="Georgia"/>
        </w:rPr>
        <w:t>Styrelsen for Grøn Arealomlægning og Vandmiljø</w:t>
      </w:r>
      <w:r w:rsidRPr="000E7671">
        <w:rPr>
          <w:rFonts w:ascii="Georgia" w:hAnsi="Georgia"/>
        </w:rPr>
        <w:t>, den</w:t>
      </w:r>
    </w:p>
    <w:p w14:paraId="60561953" w14:textId="02671976" w:rsidR="00B734F1" w:rsidRPr="00B734F1" w:rsidRDefault="00B734F1" w:rsidP="00BA13F7">
      <w:pPr>
        <w:jc w:val="center"/>
        <w:rPr>
          <w:rFonts w:ascii="Georgia" w:hAnsi="Georgia"/>
        </w:rPr>
      </w:pPr>
      <w:r>
        <w:rPr>
          <w:rFonts w:ascii="Georgia" w:hAnsi="Georgia"/>
        </w:rPr>
        <w:t>P.D.V.</w:t>
      </w:r>
    </w:p>
    <w:p w14:paraId="21502524" w14:textId="07B466B1" w:rsidR="00BA13F7" w:rsidRPr="000E7671" w:rsidRDefault="00B734F1" w:rsidP="00BA13F7">
      <w:pPr>
        <w:jc w:val="center"/>
        <w:rPr>
          <w:rFonts w:ascii="Georgia" w:hAnsi="Georgia"/>
        </w:rPr>
      </w:pPr>
      <w:r>
        <w:rPr>
          <w:rFonts w:ascii="Georgia" w:hAnsi="Georgia"/>
        </w:rPr>
        <w:t>Katrine Nissen</w:t>
      </w:r>
    </w:p>
    <w:p w14:paraId="1AAD8F8D" w14:textId="77777777" w:rsidR="00BA13F7" w:rsidRPr="00DC3A14" w:rsidRDefault="00BA13F7" w:rsidP="00BA13F7">
      <w:pPr>
        <w:jc w:val="right"/>
        <w:rPr>
          <w:rFonts w:ascii="Georgia" w:hAnsi="Georgia"/>
        </w:rPr>
      </w:pPr>
      <w:r w:rsidRPr="000E7671">
        <w:rPr>
          <w:rFonts w:ascii="Georgia" w:hAnsi="Georgia"/>
        </w:rPr>
        <w:t xml:space="preserve">/ </w:t>
      </w:r>
      <w:r>
        <w:rPr>
          <w:rFonts w:ascii="Georgia" w:hAnsi="Georgia"/>
        </w:rPr>
        <w:t>Jens Skovager Østergaard</w:t>
      </w:r>
    </w:p>
    <w:p w14:paraId="6A3E56CD" w14:textId="17619C80" w:rsidR="00BA13F7" w:rsidRDefault="00BA13F7">
      <w:pPr>
        <w:rPr>
          <w:rFonts w:ascii="Georgia" w:hAnsi="Georgia"/>
          <w:b/>
          <w:bCs/>
          <w:sz w:val="20"/>
          <w:szCs w:val="20"/>
        </w:rPr>
      </w:pPr>
    </w:p>
    <w:p w14:paraId="6F3C26F9" w14:textId="1F3AC617" w:rsidR="00BA13F7" w:rsidRDefault="00BA13F7" w:rsidP="00BA13F7">
      <w:pPr>
        <w:jc w:val="right"/>
        <w:rPr>
          <w:rFonts w:ascii="Georgia" w:hAnsi="Georgia"/>
          <w:b/>
          <w:bC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lastRenderedPageBreak/>
        <w:t>Bilag 1</w:t>
      </w:r>
    </w:p>
    <w:p w14:paraId="4C61D0FC" w14:textId="2CCE12B5" w:rsidR="00133E17" w:rsidRPr="00133E17" w:rsidRDefault="00BA13F7" w:rsidP="00BA13F7">
      <w:pPr>
        <w:jc w:val="right"/>
        <w:rPr>
          <w:rFonts w:ascii="Georgia" w:hAnsi="Georgia"/>
          <w:b/>
          <w:bCs/>
          <w:sz w:val="20"/>
          <w:szCs w:val="20"/>
        </w:rPr>
      </w:pPr>
      <w:r w:rsidRPr="00961B5A">
        <w:rPr>
          <w:rFonts w:ascii="Georgia" w:eastAsia="Calibri" w:hAnsi="Georgia" w:cs="Times New Roman"/>
          <w:b/>
          <w:bCs/>
          <w:sz w:val="20"/>
          <w:szCs w:val="20"/>
        </w:rPr>
        <w:t>»</w:t>
      </w:r>
      <w:r w:rsidR="00133E17" w:rsidRPr="00133E17">
        <w:rPr>
          <w:rFonts w:ascii="Georgia" w:hAnsi="Georgia"/>
          <w:b/>
          <w:bCs/>
          <w:sz w:val="20"/>
          <w:szCs w:val="20"/>
        </w:rPr>
        <w:t>Bilag 1</w:t>
      </w:r>
    </w:p>
    <w:p w14:paraId="5F9B2A9D" w14:textId="77777777" w:rsidR="00133E17" w:rsidRPr="00133E17" w:rsidRDefault="00133E17" w:rsidP="00133E17">
      <w:pPr>
        <w:rPr>
          <w:rFonts w:ascii="Georgia" w:hAnsi="Georgia"/>
          <w:b/>
          <w:bCs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Fredede vildtlevende dyr, jf. §§ 10 og 14</w:t>
      </w:r>
    </w:p>
    <w:p w14:paraId="5EBEA56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De understregede arter er optaget på bilag IV i Rådets direktiv 92/43/EØF af 21. maj 1992 om bevaring af naturtyper samt vilde dyr og planter (habitatdirektivet).</w:t>
      </w:r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De omfattede arter, der for tiden er naturligt forekommende i Danmark, er:</w:t>
      </w:r>
    </w:p>
    <w:p w14:paraId="52DCF8A6" w14:textId="77777777" w:rsidR="00133E17" w:rsidRPr="00FB2058" w:rsidRDefault="00133E17" w:rsidP="00133E17">
      <w:pPr>
        <w:rPr>
          <w:rFonts w:ascii="Georgia" w:hAnsi="Georgia"/>
          <w:sz w:val="20"/>
          <w:szCs w:val="20"/>
        </w:rPr>
      </w:pPr>
      <w:r w:rsidRPr="00FB2058">
        <w:rPr>
          <w:rFonts w:ascii="Georgia" w:hAnsi="Georgia"/>
          <w:b/>
          <w:bCs/>
          <w:sz w:val="20"/>
          <w:szCs w:val="20"/>
        </w:rPr>
        <w:t>Pattedyr</w:t>
      </w:r>
    </w:p>
    <w:p w14:paraId="023BDF09" w14:textId="77777777" w:rsidR="00133E17" w:rsidRPr="00FB2058" w:rsidRDefault="00133E17" w:rsidP="00133E17">
      <w:pPr>
        <w:rPr>
          <w:rFonts w:ascii="Georgia" w:hAnsi="Georgia"/>
          <w:sz w:val="20"/>
          <w:szCs w:val="20"/>
        </w:rPr>
      </w:pPr>
      <w:r w:rsidRPr="00FB2058">
        <w:rPr>
          <w:rFonts w:ascii="Georgia" w:hAnsi="Georgia"/>
          <w:sz w:val="20"/>
          <w:szCs w:val="20"/>
          <w:u w:val="single"/>
        </w:rPr>
        <w:t>Birkemus </w:t>
      </w:r>
      <w:r w:rsidRPr="00FB2058">
        <w:rPr>
          <w:rFonts w:ascii="Georgia" w:hAnsi="Georgia"/>
          <w:i/>
          <w:iCs/>
          <w:sz w:val="20"/>
          <w:szCs w:val="20"/>
        </w:rPr>
        <w:t>(Sicista betulina)</w:t>
      </w:r>
    </w:p>
    <w:p w14:paraId="4DE810DE" w14:textId="77777777" w:rsidR="00133E17" w:rsidRPr="00FB2058" w:rsidRDefault="00133E17" w:rsidP="00133E17">
      <w:pPr>
        <w:rPr>
          <w:rFonts w:ascii="Georgia" w:hAnsi="Georgia"/>
          <w:sz w:val="20"/>
          <w:szCs w:val="20"/>
        </w:rPr>
      </w:pPr>
      <w:r w:rsidRPr="00FB2058">
        <w:rPr>
          <w:rFonts w:ascii="Georgia" w:hAnsi="Georgia"/>
          <w:sz w:val="20"/>
          <w:szCs w:val="20"/>
          <w:u w:val="single"/>
        </w:rPr>
        <w:t>Hasselmus (</w:t>
      </w:r>
      <w:del w:id="4" w:author="Johanna av Skardi Bøggild" w:date="2025-05-21T18:58:00Z">
        <w:r w:rsidRPr="00FB2058" w:rsidDel="00947A80">
          <w:rPr>
            <w:rFonts w:ascii="Georgia" w:hAnsi="Georgia"/>
            <w:sz w:val="20"/>
            <w:szCs w:val="20"/>
          </w:rPr>
          <w:delText> </w:delText>
        </w:r>
      </w:del>
      <w:r w:rsidRPr="00FB2058">
        <w:rPr>
          <w:rFonts w:ascii="Georgia" w:hAnsi="Georgia"/>
          <w:i/>
          <w:iCs/>
          <w:sz w:val="20"/>
          <w:szCs w:val="20"/>
        </w:rPr>
        <w:t>Muscardinus avellanarius)</w:t>
      </w:r>
    </w:p>
    <w:p w14:paraId="5ADC021F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Odder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54A3834" w14:textId="77777777" w:rsidR="00133E17" w:rsidRPr="00947A80" w:rsidRDefault="00133E17" w:rsidP="00133E17">
      <w:pPr>
        <w:rPr>
          <w:rFonts w:ascii="Georgia" w:hAnsi="Georgia"/>
          <w:sz w:val="20"/>
          <w:szCs w:val="20"/>
          <w:u w:val="single"/>
        </w:rPr>
      </w:pPr>
      <w:r w:rsidRPr="00947A80">
        <w:rPr>
          <w:rFonts w:ascii="Georgia" w:hAnsi="Georgia"/>
          <w:sz w:val="20"/>
          <w:szCs w:val="20"/>
          <w:u w:val="single"/>
        </w:rPr>
        <w:t>Bæver (</w:t>
      </w:r>
      <w:del w:id="5" w:author="Johanna av Skardi Bøggild" w:date="2025-05-21T17:56:00Z">
        <w:r w:rsidRPr="00947A80" w:rsidDel="00EC0F61">
          <w:rPr>
            <w:rFonts w:ascii="Georgia" w:hAnsi="Georgia"/>
            <w:sz w:val="20"/>
            <w:szCs w:val="20"/>
            <w:u w:val="single"/>
          </w:rPr>
          <w:delText> </w:delText>
        </w:r>
      </w:del>
      <w:r w:rsidRPr="00947A80">
        <w:rPr>
          <w:rFonts w:ascii="Georgia" w:hAnsi="Georgia"/>
          <w:i/>
          <w:iCs/>
          <w:sz w:val="20"/>
          <w:szCs w:val="20"/>
          <w:u w:val="single"/>
        </w:rPr>
        <w:t>Castor fiber</w:t>
      </w:r>
      <w:r w:rsidRPr="00947A80">
        <w:rPr>
          <w:rFonts w:ascii="Georgia" w:hAnsi="Georgia"/>
          <w:sz w:val="20"/>
          <w:szCs w:val="20"/>
          <w:u w:val="single"/>
        </w:rPr>
        <w:t>)</w:t>
      </w:r>
    </w:p>
    <w:p w14:paraId="4B5AEDAB" w14:textId="5FE01C33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Hvaler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Cetacea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del w:id="6" w:author="Johanna av Skardi Bøggild" w:date="2025-05-21T17:56:00Z">
        <w:r w:rsidRPr="00133E17" w:rsidDel="00EC0F61">
          <w:rPr>
            <w:rFonts w:ascii="Georgia" w:hAnsi="Georgia"/>
            <w:sz w:val="20"/>
            <w:szCs w:val="20"/>
          </w:rPr>
          <w:delText> </w:delText>
        </w:r>
      </w:del>
      <w:r w:rsidRPr="00133E17">
        <w:rPr>
          <w:rFonts w:ascii="Georgia" w:hAnsi="Georgia"/>
          <w:sz w:val="20"/>
          <w:szCs w:val="20"/>
          <w:u w:val="single"/>
        </w:rPr>
        <w:t>, alle arter</w:t>
      </w:r>
    </w:p>
    <w:p w14:paraId="7A5C9D99" w14:textId="7845B5F7" w:rsidR="00133E17" w:rsidRDefault="00133E17" w:rsidP="00133E17">
      <w:pPr>
        <w:rPr>
          <w:ins w:id="7" w:author="Johanna av Skardi Bøggild" w:date="2025-05-13T13:13:00Z"/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Småflagermus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Microchiroptera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2562C576" w14:textId="729494DC" w:rsidR="005E5BCC" w:rsidRPr="005E5BCC" w:rsidRDefault="005E5BCC" w:rsidP="00133E17">
      <w:pPr>
        <w:rPr>
          <w:rFonts w:ascii="Georgia" w:hAnsi="Georgia"/>
          <w:sz w:val="20"/>
          <w:szCs w:val="20"/>
        </w:rPr>
      </w:pPr>
      <w:ins w:id="8" w:author="Johanna av Skardi Bøggild" w:date="2025-05-13T13:14:00Z">
        <w:r w:rsidRPr="005C0E31">
          <w:rPr>
            <w:rFonts w:ascii="Georgia" w:hAnsi="Georgia"/>
            <w:sz w:val="20"/>
            <w:szCs w:val="20"/>
          </w:rPr>
          <w:t xml:space="preserve">Sæler </w:t>
        </w:r>
        <w:r w:rsidRPr="005C0E31">
          <w:rPr>
            <w:rFonts w:ascii="Georgia" w:hAnsi="Georgia"/>
            <w:i/>
            <w:sz w:val="20"/>
            <w:szCs w:val="20"/>
          </w:rPr>
          <w:t>(</w:t>
        </w:r>
        <w:proofErr w:type="spellStart"/>
        <w:r w:rsidRPr="005C0E31">
          <w:rPr>
            <w:rFonts w:ascii="Georgia" w:hAnsi="Georgia"/>
            <w:i/>
            <w:sz w:val="20"/>
            <w:szCs w:val="20"/>
          </w:rPr>
          <w:t>Phocidae</w:t>
        </w:r>
        <w:proofErr w:type="spellEnd"/>
        <w:r w:rsidRPr="005C0E31">
          <w:rPr>
            <w:rFonts w:ascii="Georgia" w:hAnsi="Georgia"/>
            <w:i/>
            <w:sz w:val="20"/>
            <w:szCs w:val="20"/>
          </w:rPr>
          <w:t xml:space="preserve"> </w:t>
        </w:r>
        <w:proofErr w:type="spellStart"/>
        <w:r w:rsidRPr="005C0E31">
          <w:rPr>
            <w:rFonts w:ascii="Georgia" w:hAnsi="Georgia"/>
            <w:i/>
            <w:sz w:val="20"/>
            <w:szCs w:val="20"/>
          </w:rPr>
          <w:t>spp</w:t>
        </w:r>
        <w:proofErr w:type="spellEnd"/>
        <w:r w:rsidRPr="005C0E31">
          <w:rPr>
            <w:rFonts w:ascii="Georgia" w:hAnsi="Georgia"/>
            <w:i/>
            <w:sz w:val="20"/>
            <w:szCs w:val="20"/>
          </w:rPr>
          <w:t>.)</w:t>
        </w:r>
        <w:r w:rsidRPr="005C0E31">
          <w:rPr>
            <w:rFonts w:ascii="Georgia" w:hAnsi="Georgia"/>
            <w:sz w:val="20"/>
            <w:szCs w:val="20"/>
          </w:rPr>
          <w:t>, alle arter</w:t>
        </w:r>
      </w:ins>
    </w:p>
    <w:p w14:paraId="4E16E6AD" w14:textId="77777777" w:rsidR="00133E17" w:rsidRPr="00FB2058" w:rsidRDefault="00133E17" w:rsidP="00133E17">
      <w:pPr>
        <w:rPr>
          <w:rFonts w:ascii="Georgia" w:hAnsi="Georgia"/>
          <w:sz w:val="20"/>
          <w:szCs w:val="20"/>
          <w:lang w:val="en-US"/>
          <w:rPrChange w:id="9" w:author="Johanna av Skardi Bøggild" w:date="2025-05-27T08:06:00Z">
            <w:rPr>
              <w:rFonts w:ascii="Georgia" w:hAnsi="Georgia"/>
              <w:sz w:val="20"/>
              <w:szCs w:val="20"/>
              <w:u w:val="single"/>
              <w:lang w:val="en-US"/>
            </w:rPr>
          </w:rPrChange>
        </w:rPr>
      </w:pPr>
      <w:r w:rsidRPr="00FB2058">
        <w:rPr>
          <w:rFonts w:ascii="Georgia" w:hAnsi="Georgia"/>
          <w:sz w:val="20"/>
          <w:szCs w:val="20"/>
          <w:rPrChange w:id="10" w:author="Johanna av Skardi Bøggild" w:date="2025-05-27T08:06:00Z">
            <w:rPr>
              <w:rFonts w:ascii="Georgia" w:hAnsi="Georgia"/>
              <w:sz w:val="20"/>
              <w:szCs w:val="20"/>
              <w:u w:val="single"/>
            </w:rPr>
          </w:rPrChange>
        </w:rPr>
        <w:t>Ulv</w:t>
      </w:r>
      <w:r w:rsidRPr="00FB2058">
        <w:rPr>
          <w:rFonts w:ascii="Georgia" w:hAnsi="Georgia"/>
          <w:sz w:val="20"/>
          <w:szCs w:val="20"/>
          <w:lang w:val="en-US"/>
          <w:rPrChange w:id="11" w:author="Johanna av Skardi Bøggild" w:date="2025-05-27T08:06:00Z">
            <w:rPr>
              <w:rFonts w:ascii="Georgia" w:hAnsi="Georgia"/>
              <w:sz w:val="20"/>
              <w:szCs w:val="20"/>
              <w:u w:val="single"/>
              <w:lang w:val="en-US"/>
            </w:rPr>
          </w:rPrChange>
        </w:rPr>
        <w:t> </w:t>
      </w:r>
      <w:r w:rsidRPr="00FB2058">
        <w:rPr>
          <w:rFonts w:ascii="Georgia" w:hAnsi="Georgia"/>
          <w:i/>
          <w:iCs/>
          <w:sz w:val="20"/>
          <w:szCs w:val="20"/>
          <w:lang w:val="en-US"/>
          <w:rPrChange w:id="12" w:author="Johanna av Skardi Bøggild" w:date="2025-05-27T08:06:00Z">
            <w:rPr>
              <w:rFonts w:ascii="Georgia" w:hAnsi="Georgia"/>
              <w:i/>
              <w:iCs/>
              <w:sz w:val="20"/>
              <w:szCs w:val="20"/>
              <w:u w:val="single"/>
              <w:lang w:val="en-US"/>
            </w:rPr>
          </w:rPrChange>
        </w:rPr>
        <w:t>(Canis lupus)</w:t>
      </w:r>
    </w:p>
    <w:p w14:paraId="5F9C4A7F" w14:textId="77777777" w:rsidR="00133E17" w:rsidRPr="00FB2058" w:rsidRDefault="00133E17" w:rsidP="00133E17">
      <w:pPr>
        <w:rPr>
          <w:rFonts w:ascii="Georgia" w:hAnsi="Georgia"/>
          <w:sz w:val="20"/>
          <w:szCs w:val="20"/>
          <w:lang w:val="en-US"/>
        </w:rPr>
      </w:pPr>
      <w:r w:rsidRPr="00FB2058">
        <w:rPr>
          <w:rFonts w:ascii="Georgia" w:hAnsi="Georgia"/>
          <w:sz w:val="20"/>
          <w:szCs w:val="20"/>
          <w:lang w:val="en-US"/>
        </w:rPr>
        <w:t>Guldsjakal </w:t>
      </w:r>
      <w:r w:rsidRPr="00FB2058">
        <w:rPr>
          <w:rFonts w:ascii="Georgia" w:hAnsi="Georgia"/>
          <w:i/>
          <w:iCs/>
          <w:sz w:val="20"/>
          <w:szCs w:val="20"/>
          <w:lang w:val="en-US"/>
        </w:rPr>
        <w:t>(Canis aureus)</w:t>
      </w:r>
    </w:p>
    <w:p w14:paraId="09E2C73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Krybdyr og padder</w:t>
      </w:r>
    </w:p>
    <w:p w14:paraId="5C00B9E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Vildtlevende krybdyr og padder, bortset fra de arter, der ikke er naturligt forekommende i den danske natur, og som anses for at udgøre en trussel mod naturligt forekommende arter, er fredede.</w:t>
      </w:r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Det gælder, uanset om de må antages at have etableret sig i naturen med levedygtige bestande eller forekommer tilfældigt.</w:t>
      </w:r>
    </w:p>
    <w:p w14:paraId="22E9C77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Krybdyr:</w:t>
      </w:r>
    </w:p>
    <w:p w14:paraId="6F2C6D9D" w14:textId="4C77B937" w:rsidR="005E5BCC" w:rsidRPr="005C0E31" w:rsidRDefault="005E5BCC" w:rsidP="00133E17">
      <w:pPr>
        <w:rPr>
          <w:ins w:id="13" w:author="Johanna av Skardi Bøggild" w:date="2025-05-13T13:15:00Z"/>
          <w:rFonts w:ascii="Georgia" w:hAnsi="Georgia"/>
          <w:sz w:val="20"/>
          <w:szCs w:val="20"/>
          <w:u w:val="single"/>
        </w:rPr>
      </w:pPr>
      <w:ins w:id="14" w:author="Johanna av Skardi Bøggild" w:date="2025-05-13T13:15:00Z">
        <w:r w:rsidRPr="005C0E31">
          <w:rPr>
            <w:rFonts w:ascii="Georgia" w:hAnsi="Georgia"/>
            <w:color w:val="000000"/>
            <w:sz w:val="20"/>
            <w:szCs w:val="20"/>
            <w:u w:val="single"/>
          </w:rPr>
          <w:t xml:space="preserve">Glatsnog </w:t>
        </w:r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(</w:t>
        </w:r>
        <w:proofErr w:type="spellStart"/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Coronella</w:t>
        </w:r>
        <w:proofErr w:type="spellEnd"/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 xml:space="preserve"> </w:t>
        </w:r>
        <w:proofErr w:type="spellStart"/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austriaca</w:t>
        </w:r>
        <w:proofErr w:type="spellEnd"/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)</w:t>
        </w:r>
      </w:ins>
    </w:p>
    <w:p w14:paraId="7D95D833" w14:textId="357546DD" w:rsidR="00133E17" w:rsidRPr="005E5BCC" w:rsidRDefault="00133E17" w:rsidP="00133E17">
      <w:pPr>
        <w:rPr>
          <w:rFonts w:ascii="Georgia" w:hAnsi="Georgia"/>
          <w:sz w:val="20"/>
          <w:szCs w:val="20"/>
        </w:rPr>
      </w:pPr>
      <w:r w:rsidRPr="005E5BCC">
        <w:rPr>
          <w:rFonts w:ascii="Georgia" w:hAnsi="Georgia"/>
          <w:sz w:val="20"/>
          <w:szCs w:val="20"/>
        </w:rPr>
        <w:t>Hugorm </w:t>
      </w:r>
      <w:r w:rsidRPr="005E5BCC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Vipera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 xml:space="preserve"> berus)</w:t>
      </w:r>
    </w:p>
    <w:p w14:paraId="789410AA" w14:textId="77777777" w:rsidR="00133E17" w:rsidRPr="005E5BCC" w:rsidRDefault="00133E17" w:rsidP="00133E17">
      <w:pPr>
        <w:rPr>
          <w:rFonts w:ascii="Georgia" w:hAnsi="Georgia"/>
          <w:sz w:val="20"/>
          <w:szCs w:val="20"/>
        </w:rPr>
      </w:pPr>
      <w:r w:rsidRPr="005E5BCC">
        <w:rPr>
          <w:rFonts w:ascii="Georgia" w:hAnsi="Georgia"/>
          <w:sz w:val="20"/>
          <w:szCs w:val="20"/>
          <w:u w:val="single"/>
        </w:rPr>
        <w:t>Markfirben </w:t>
      </w:r>
      <w:r w:rsidRPr="005E5BCC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Lacerta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agilis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>)</w:t>
      </w:r>
    </w:p>
    <w:p w14:paraId="63503893" w14:textId="77777777" w:rsidR="00133E17" w:rsidRPr="005E5BCC" w:rsidRDefault="00133E17" w:rsidP="00133E17">
      <w:pPr>
        <w:rPr>
          <w:rFonts w:ascii="Georgia" w:hAnsi="Georgia"/>
          <w:sz w:val="20"/>
          <w:szCs w:val="20"/>
        </w:rPr>
      </w:pPr>
      <w:r w:rsidRPr="005E5BCC">
        <w:rPr>
          <w:rFonts w:ascii="Georgia" w:hAnsi="Georgia"/>
          <w:sz w:val="20"/>
          <w:szCs w:val="20"/>
        </w:rPr>
        <w:t>Skovfirben </w:t>
      </w:r>
      <w:r w:rsidRPr="005E5BCC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Lacerta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vivipara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>)</w:t>
      </w:r>
    </w:p>
    <w:p w14:paraId="1797521F" w14:textId="77777777" w:rsidR="00133E17" w:rsidRPr="005E5BCC" w:rsidRDefault="00133E17" w:rsidP="00133E17">
      <w:pPr>
        <w:rPr>
          <w:rFonts w:ascii="Georgia" w:hAnsi="Georgia"/>
          <w:sz w:val="20"/>
          <w:szCs w:val="20"/>
        </w:rPr>
      </w:pPr>
      <w:r w:rsidRPr="005E5BCC">
        <w:rPr>
          <w:rFonts w:ascii="Georgia" w:hAnsi="Georgia"/>
          <w:sz w:val="20"/>
          <w:szCs w:val="20"/>
        </w:rPr>
        <w:t>Snog (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Natrix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natrix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>)</w:t>
      </w:r>
    </w:p>
    <w:p w14:paraId="23362643" w14:textId="080B8382" w:rsidR="00133E17" w:rsidRPr="005E5BCC" w:rsidRDefault="00133E17" w:rsidP="00133E17">
      <w:pPr>
        <w:rPr>
          <w:ins w:id="15" w:author="Johanna av Skardi Bøggild" w:date="2025-05-13T13:15:00Z"/>
          <w:rFonts w:ascii="Georgia" w:hAnsi="Georgia"/>
          <w:i/>
          <w:iCs/>
          <w:sz w:val="20"/>
          <w:szCs w:val="20"/>
        </w:rPr>
      </w:pPr>
      <w:r w:rsidRPr="005E5BCC">
        <w:rPr>
          <w:rFonts w:ascii="Georgia" w:hAnsi="Georgia"/>
          <w:sz w:val="20"/>
          <w:szCs w:val="20"/>
        </w:rPr>
        <w:t>Stålorm</w:t>
      </w:r>
      <w:r w:rsidRPr="005E5BCC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Anguis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5E5BCC">
        <w:rPr>
          <w:rFonts w:ascii="Georgia" w:hAnsi="Georgia"/>
          <w:i/>
          <w:iCs/>
          <w:sz w:val="20"/>
          <w:szCs w:val="20"/>
        </w:rPr>
        <w:t>fragilis</w:t>
      </w:r>
      <w:proofErr w:type="spellEnd"/>
      <w:r w:rsidRPr="005E5BCC">
        <w:rPr>
          <w:rFonts w:ascii="Georgia" w:hAnsi="Georgia"/>
          <w:i/>
          <w:iCs/>
          <w:sz w:val="20"/>
          <w:szCs w:val="20"/>
        </w:rPr>
        <w:t>)</w:t>
      </w:r>
    </w:p>
    <w:p w14:paraId="3CC0C3AE" w14:textId="3F048028" w:rsidR="005E5BCC" w:rsidRPr="005C0E31" w:rsidRDefault="005E5BCC" w:rsidP="00133E17">
      <w:pPr>
        <w:rPr>
          <w:rFonts w:ascii="Georgia" w:hAnsi="Georgia"/>
          <w:sz w:val="20"/>
          <w:szCs w:val="20"/>
          <w:u w:val="single"/>
        </w:rPr>
      </w:pPr>
      <w:bookmarkStart w:id="16" w:name="_Hlk198043911"/>
      <w:ins w:id="17" w:author="Johanna av Skardi Bøggild" w:date="2025-05-13T13:15:00Z">
        <w:r w:rsidRPr="005C0E31">
          <w:rPr>
            <w:rFonts w:ascii="Georgia" w:hAnsi="Georgia"/>
            <w:color w:val="000000"/>
            <w:sz w:val="20"/>
            <w:szCs w:val="20"/>
            <w:u w:val="single"/>
          </w:rPr>
          <w:t>Æskulapsnog</w:t>
        </w:r>
        <w:bookmarkEnd w:id="16"/>
        <w:r w:rsidRPr="005C0E31">
          <w:rPr>
            <w:rFonts w:ascii="Georgia" w:hAnsi="Georgia"/>
            <w:color w:val="000000"/>
            <w:sz w:val="20"/>
            <w:szCs w:val="20"/>
            <w:u w:val="single"/>
          </w:rPr>
          <w:t xml:space="preserve"> </w:t>
        </w:r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(</w:t>
        </w:r>
        <w:proofErr w:type="spellStart"/>
        <w:r w:rsidRPr="005C0E31">
          <w:rPr>
            <w:rFonts w:ascii="Georgia" w:hAnsi="Georgia"/>
            <w:color w:val="23482B"/>
            <w:sz w:val="20"/>
            <w:szCs w:val="20"/>
          </w:rPr>
          <w:t>Zamenis</w:t>
        </w:r>
        <w:proofErr w:type="spellEnd"/>
        <w:r w:rsidRPr="005C0E31">
          <w:rPr>
            <w:rFonts w:ascii="Georgia" w:hAnsi="Georgia"/>
            <w:color w:val="23482B"/>
            <w:sz w:val="20"/>
            <w:szCs w:val="20"/>
          </w:rPr>
          <w:t xml:space="preserve"> </w:t>
        </w:r>
        <w:proofErr w:type="spellStart"/>
        <w:r w:rsidRPr="005C0E31">
          <w:rPr>
            <w:rFonts w:ascii="Georgia" w:hAnsi="Georgia"/>
            <w:color w:val="23482B"/>
            <w:sz w:val="20"/>
            <w:szCs w:val="20"/>
          </w:rPr>
          <w:t>longissimus</w:t>
        </w:r>
        <w:proofErr w:type="spellEnd"/>
        <w:r w:rsidRPr="005C0E31">
          <w:rPr>
            <w:rFonts w:ascii="Georgia" w:hAnsi="Georgia"/>
            <w:i/>
            <w:color w:val="000000"/>
            <w:sz w:val="20"/>
            <w:szCs w:val="20"/>
            <w:u w:val="single"/>
          </w:rPr>
          <w:t>)</w:t>
        </w:r>
      </w:ins>
    </w:p>
    <w:p w14:paraId="6F66984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Padder:</w:t>
      </w:r>
    </w:p>
    <w:p w14:paraId="4DEBCD21" w14:textId="12461F39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Bjergsalamander (</w:t>
      </w:r>
      <w:proofErr w:type="spellStart"/>
      <w:del w:id="18" w:author="Johanna av Skardi Bøggild" w:date="2025-05-13T13:17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Triturus</w:delText>
        </w:r>
      </w:del>
      <w:ins w:id="19" w:author="Johanna av Skardi Bøggild" w:date="2025-05-13T13:17:00Z">
        <w:r w:rsidR="005E5BCC" w:rsidRPr="005E5BCC">
          <w:rPr>
            <w:rFonts w:ascii="Georgia" w:hAnsi="Georgia"/>
            <w:i/>
            <w:iCs/>
            <w:sz w:val="20"/>
            <w:szCs w:val="20"/>
          </w:rPr>
          <w:t>Ichthyosaura</w:t>
        </w:r>
      </w:ins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alpestris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A294AD2" w14:textId="3D4BFE13" w:rsidR="00133E17" w:rsidRDefault="00133E17" w:rsidP="00133E17">
      <w:pPr>
        <w:rPr>
          <w:ins w:id="20" w:author="Johanna av Skardi Bøggild" w:date="2025-05-13T13:17:00Z"/>
          <w:rFonts w:ascii="Georgia" w:hAnsi="Georgia"/>
          <w:i/>
          <w:iCs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lastRenderedPageBreak/>
        <w:t>Butsnudet frø </w:t>
      </w:r>
      <w:r w:rsidRPr="00133E17">
        <w:rPr>
          <w:rFonts w:ascii="Georgia" w:hAnsi="Georgia"/>
          <w:i/>
          <w:iCs/>
          <w:sz w:val="20"/>
          <w:szCs w:val="20"/>
        </w:rPr>
        <w:t xml:space="preserve">(Rana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temporaria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75EE543" w14:textId="4F8B224D" w:rsidR="005E5BCC" w:rsidRPr="005C0E31" w:rsidRDefault="005E5BCC" w:rsidP="00133E17">
      <w:pPr>
        <w:rPr>
          <w:rFonts w:ascii="Georgia" w:hAnsi="Georgia"/>
          <w:sz w:val="20"/>
          <w:szCs w:val="20"/>
          <w:u w:val="single"/>
        </w:rPr>
      </w:pPr>
      <w:bookmarkStart w:id="21" w:name="_Hlk198043924"/>
      <w:ins w:id="22" w:author="Johanna av Skardi Bøggild" w:date="2025-05-13T13:17:00Z">
        <w:r w:rsidRPr="005E5BCC">
          <w:rPr>
            <w:rFonts w:ascii="Georgia" w:hAnsi="Georgia"/>
            <w:sz w:val="20"/>
            <w:szCs w:val="20"/>
            <w:u w:val="single"/>
          </w:rPr>
          <w:t xml:space="preserve">Europæisk </w:t>
        </w:r>
        <w:proofErr w:type="spellStart"/>
        <w:r w:rsidRPr="005E5BCC">
          <w:rPr>
            <w:rFonts w:ascii="Georgia" w:hAnsi="Georgia"/>
            <w:sz w:val="20"/>
            <w:szCs w:val="20"/>
            <w:u w:val="single"/>
          </w:rPr>
          <w:t>sumpskildpadde</w:t>
        </w:r>
        <w:proofErr w:type="spellEnd"/>
        <w:r w:rsidRPr="005E5BCC">
          <w:rPr>
            <w:rFonts w:ascii="Georgia" w:hAnsi="Georgia"/>
            <w:sz w:val="20"/>
            <w:szCs w:val="20"/>
            <w:u w:val="single"/>
          </w:rPr>
          <w:t xml:space="preserve"> </w:t>
        </w:r>
        <w:bookmarkEnd w:id="21"/>
        <w:r w:rsidRPr="005E5BCC">
          <w:rPr>
            <w:rFonts w:ascii="Georgia" w:hAnsi="Georgia"/>
            <w:i/>
            <w:sz w:val="20"/>
            <w:szCs w:val="20"/>
            <w:u w:val="single"/>
          </w:rPr>
          <w:t>(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Emys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 xml:space="preserve"> 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orbicularis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>)</w:t>
        </w:r>
      </w:ins>
    </w:p>
    <w:p w14:paraId="4D284057" w14:textId="321089BA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Grønbroget tudse</w:t>
      </w:r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ins w:id="23" w:author="Johanna av Skardi Bøggild" w:date="2025-05-13T13:18:00Z">
        <w:r w:rsidR="005E5BCC" w:rsidRPr="005E5BCC">
          <w:rPr>
            <w:rFonts w:ascii="Georgia" w:hAnsi="Georgia"/>
            <w:i/>
            <w:iCs/>
            <w:sz w:val="20"/>
            <w:szCs w:val="20"/>
          </w:rPr>
          <w:t>Bufote</w:t>
        </w:r>
      </w:ins>
      <w:proofErr w:type="spellEnd"/>
      <w:del w:id="24" w:author="Johanna av Skardi Bøggild" w:date="2025-05-13T13:18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 xml:space="preserve">-Pseudepidalea </w:delText>
        </w:r>
      </w:del>
      <w:ins w:id="25" w:author="Johanna av Skardi Bøggild" w:date="2025-05-13T13:19:00Z">
        <w:r w:rsidR="005E5BCC">
          <w:rPr>
            <w:rFonts w:ascii="Georgia" w:hAnsi="Georgia"/>
            <w:i/>
            <w:iCs/>
            <w:sz w:val="20"/>
            <w:szCs w:val="20"/>
          </w:rPr>
          <w:t xml:space="preserve"> </w:t>
        </w:r>
      </w:ins>
      <w:r w:rsidRPr="00133E17">
        <w:rPr>
          <w:rFonts w:ascii="Georgia" w:hAnsi="Georgia"/>
          <w:i/>
          <w:iCs/>
          <w:sz w:val="20"/>
          <w:szCs w:val="20"/>
        </w:rPr>
        <w:t>viridis) (syn</w:t>
      </w:r>
      <w:proofErr w:type="gramStart"/>
      <w:r w:rsidRPr="00133E17">
        <w:rPr>
          <w:rFonts w:ascii="Georgia" w:hAnsi="Georgia"/>
          <w:i/>
          <w:iCs/>
          <w:sz w:val="20"/>
          <w:szCs w:val="20"/>
        </w:rPr>
        <w:t>.</w:t>
      </w:r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:</w:t>
      </w:r>
      <w:proofErr w:type="gram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Bufo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viridis)</w:t>
      </w:r>
    </w:p>
    <w:p w14:paraId="1C393295" w14:textId="705D3A00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Grøn frø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ins w:id="26" w:author="Johanna av Skardi Bøggild" w:date="2025-05-13T13:20:00Z">
        <w:r w:rsidR="005E5BCC" w:rsidRPr="005E5BCC">
          <w:rPr>
            <w:rFonts w:ascii="Georgia" w:hAnsi="Georgia"/>
            <w:i/>
            <w:iCs/>
            <w:sz w:val="20"/>
            <w:szCs w:val="20"/>
          </w:rPr>
          <w:t>Pelophylax</w:t>
        </w:r>
      </w:ins>
      <w:proofErr w:type="spellEnd"/>
      <w:del w:id="27" w:author="Johanna av Skardi Bøggild" w:date="2025-05-13T13:20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Rana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esculen</w:t>
      </w:r>
      <w:ins w:id="28" w:author="Johanna av Skardi Bøggild" w:date="2025-05-13T13:19:00Z">
        <w:r w:rsidR="005E5BCC">
          <w:rPr>
            <w:rFonts w:ascii="Georgia" w:hAnsi="Georgia"/>
            <w:i/>
            <w:iCs/>
            <w:sz w:val="20"/>
            <w:szCs w:val="20"/>
          </w:rPr>
          <w:t>t</w:t>
        </w:r>
      </w:ins>
      <w:r w:rsidRPr="00133E17">
        <w:rPr>
          <w:rFonts w:ascii="Georgia" w:hAnsi="Georgia"/>
          <w:i/>
          <w:iCs/>
          <w:sz w:val="20"/>
          <w:szCs w:val="20"/>
        </w:rPr>
        <w:t>t</w:t>
      </w:r>
      <w:ins w:id="29" w:author="Johanna av Skardi Bøggild" w:date="2025-05-13T13:19:00Z">
        <w:r w:rsidR="005E5BCC">
          <w:rPr>
            <w:rFonts w:ascii="Georgia" w:hAnsi="Georgia"/>
            <w:i/>
            <w:iCs/>
            <w:sz w:val="20"/>
            <w:szCs w:val="20"/>
          </w:rPr>
          <w:t>us</w:t>
        </w:r>
      </w:ins>
      <w:proofErr w:type="spellEnd"/>
      <w:del w:id="30" w:author="Johanna av Skardi Bøggild" w:date="2025-05-13T13:19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a</w:delText>
        </w:r>
      </w:del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95643F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Klokkefrø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Bombina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bombina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D7A194B" w14:textId="0047EB61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Latterfrø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ins w:id="31" w:author="Johanna av Skardi Bøggild" w:date="2025-05-13T13:21:00Z">
        <w:r w:rsidR="005E5BCC" w:rsidRPr="005E5BCC">
          <w:rPr>
            <w:rFonts w:ascii="Georgia" w:hAnsi="Georgia"/>
            <w:i/>
            <w:iCs/>
            <w:sz w:val="20"/>
            <w:szCs w:val="20"/>
          </w:rPr>
          <w:t>Pelophylax</w:t>
        </w:r>
      </w:ins>
      <w:proofErr w:type="spellEnd"/>
      <w:del w:id="32" w:author="Johanna av Skardi Bøggild" w:date="2025-05-13T13:21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Rana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ridibund</w:t>
      </w:r>
      <w:ins w:id="33" w:author="Johanna av Skardi Bøggild" w:date="2025-05-13T13:20:00Z">
        <w:r w:rsidR="005E5BCC">
          <w:rPr>
            <w:rFonts w:ascii="Georgia" w:hAnsi="Georgia"/>
            <w:i/>
            <w:iCs/>
            <w:sz w:val="20"/>
            <w:szCs w:val="20"/>
          </w:rPr>
          <w:t>us</w:t>
        </w:r>
      </w:ins>
      <w:proofErr w:type="spellEnd"/>
      <w:del w:id="34" w:author="Johanna av Skardi Bøggild" w:date="2025-05-13T13:20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a</w:delText>
        </w:r>
      </w:del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02945C9" w14:textId="748D6650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Lille vandsalamander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ins w:id="35" w:author="Johanna av Skardi Bøggild" w:date="2025-05-13T13:21:00Z">
        <w:r w:rsidR="005E5BCC" w:rsidRPr="005E5BCC">
          <w:rPr>
            <w:rFonts w:ascii="Georgia" w:hAnsi="Georgia"/>
            <w:i/>
            <w:iCs/>
            <w:sz w:val="20"/>
            <w:szCs w:val="20"/>
          </w:rPr>
          <w:t>Lissotriton</w:t>
        </w:r>
      </w:ins>
      <w:proofErr w:type="spellEnd"/>
      <w:del w:id="36" w:author="Johanna av Skardi Bøggild" w:date="2025-05-13T13:21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Triturus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vulgaris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A670D4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  <w:u w:val="single"/>
        </w:rPr>
        <w:t>Løgfrø</w:t>
      </w:r>
      <w:proofErr w:type="spellEnd"/>
      <w:r w:rsidRPr="00133E17">
        <w:rPr>
          <w:rFonts w:ascii="Georgia" w:hAnsi="Georgia"/>
          <w:sz w:val="20"/>
          <w:szCs w:val="20"/>
          <w:u w:val="single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Pelobates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fuscus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E7648A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Løvfrø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del w:id="37" w:author="Johanna av Skardi Bøggild" w:date="2025-05-16T12:44:00Z">
        <w:r w:rsidRPr="00133E17" w:rsidDel="007B3604">
          <w:rPr>
            <w:rFonts w:ascii="Georgia" w:hAnsi="Georgia"/>
            <w:i/>
            <w:iCs/>
            <w:sz w:val="20"/>
            <w:szCs w:val="20"/>
          </w:rPr>
          <w:delText>-</w:delText>
        </w:r>
      </w:del>
      <w:r w:rsidRPr="00133E17">
        <w:rPr>
          <w:rFonts w:ascii="Georgia" w:hAnsi="Georgia"/>
          <w:i/>
          <w:iCs/>
          <w:sz w:val="20"/>
          <w:szCs w:val="20"/>
        </w:rPr>
        <w:t>Hyla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arborea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ACDBD9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Skrubtudse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Bufo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bufo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1EEB63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Spidssnudet frø </w:t>
      </w:r>
      <w:r w:rsidRPr="00133E17">
        <w:rPr>
          <w:rFonts w:ascii="Georgia" w:hAnsi="Georgia"/>
          <w:i/>
          <w:iCs/>
          <w:sz w:val="20"/>
          <w:szCs w:val="20"/>
        </w:rPr>
        <w:t xml:space="preserve">(Rana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arvalis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DD1924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Springfrø </w:t>
      </w:r>
      <w:r w:rsidRPr="00133E17">
        <w:rPr>
          <w:rFonts w:ascii="Georgia" w:hAnsi="Georgia"/>
          <w:i/>
          <w:iCs/>
          <w:sz w:val="20"/>
          <w:szCs w:val="20"/>
        </w:rPr>
        <w:t xml:space="preserve">(Rana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dalmatina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BE5AB6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Stor vandsalamander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Triturus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cristatus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4EC5CD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Strandtudse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Epidalea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calamita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 (syn</w:t>
      </w:r>
      <w:proofErr w:type="gramStart"/>
      <w:r w:rsidRPr="00133E17">
        <w:rPr>
          <w:rFonts w:ascii="Georgia" w:hAnsi="Georgia"/>
          <w:i/>
          <w:iCs/>
          <w:sz w:val="20"/>
          <w:szCs w:val="20"/>
        </w:rPr>
        <w:t>.</w:t>
      </w:r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:</w:t>
      </w:r>
      <w:proofErr w:type="gram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Bufo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calamita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AB26B3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Fisk</w:t>
      </w:r>
    </w:p>
    <w:p w14:paraId="49C7DEE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Snæbel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Coregonus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oxyrhynchus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3BFB13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Stør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Acipenser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sturio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BFE6EA3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Hvirvelløse dyr (</w:t>
      </w:r>
      <w:proofErr w:type="spellStart"/>
      <w:r w:rsidRPr="00133E17">
        <w:rPr>
          <w:rFonts w:ascii="Georgia" w:hAnsi="Georgia"/>
          <w:b/>
          <w:bCs/>
          <w:sz w:val="20"/>
          <w:szCs w:val="20"/>
        </w:rPr>
        <w:t>invertebrater</w:t>
      </w:r>
      <w:proofErr w:type="spellEnd"/>
      <w:r w:rsidRPr="00133E17">
        <w:rPr>
          <w:rFonts w:ascii="Georgia" w:hAnsi="Georgia"/>
          <w:b/>
          <w:bCs/>
          <w:sz w:val="20"/>
          <w:szCs w:val="20"/>
        </w:rPr>
        <w:t>)</w:t>
      </w:r>
    </w:p>
    <w:p w14:paraId="2AE72D0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Biller:</w:t>
      </w:r>
    </w:p>
    <w:p w14:paraId="01B6EF7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Bred vandkalv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Dytiscus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latissimus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20C4E43" w14:textId="77777777" w:rsidR="00133E17" w:rsidRPr="007B3604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7B3604">
        <w:rPr>
          <w:rFonts w:ascii="Georgia" w:hAnsi="Georgia"/>
          <w:sz w:val="20"/>
          <w:szCs w:val="20"/>
          <w:lang w:val="en-US"/>
        </w:rPr>
        <w:t>Eghjort</w:t>
      </w:r>
      <w:proofErr w:type="spellEnd"/>
      <w:r w:rsidRPr="007B3604">
        <w:rPr>
          <w:rFonts w:ascii="Georgia" w:hAnsi="Georgia"/>
          <w:sz w:val="20"/>
          <w:szCs w:val="20"/>
          <w:lang w:val="en-US"/>
        </w:rPr>
        <w:t> </w:t>
      </w:r>
      <w:r w:rsidRPr="007B3604">
        <w:rPr>
          <w:rFonts w:ascii="Georgia" w:hAnsi="Georgia"/>
          <w:i/>
          <w:iCs/>
          <w:sz w:val="20"/>
          <w:szCs w:val="20"/>
          <w:lang w:val="en-US"/>
        </w:rPr>
        <w:t xml:space="preserve">(Lucanus </w:t>
      </w:r>
      <w:proofErr w:type="spellStart"/>
      <w:r w:rsidRPr="007B3604">
        <w:rPr>
          <w:rFonts w:ascii="Georgia" w:hAnsi="Georgia"/>
          <w:i/>
          <w:iCs/>
          <w:sz w:val="20"/>
          <w:szCs w:val="20"/>
          <w:lang w:val="en-US"/>
        </w:rPr>
        <w:t>cervus</w:t>
      </w:r>
      <w:proofErr w:type="spellEnd"/>
      <w:r w:rsidRPr="007B3604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0D23517D" w14:textId="77777777" w:rsidR="00133E17" w:rsidRPr="007B3604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7B3604">
        <w:rPr>
          <w:rFonts w:ascii="Georgia" w:hAnsi="Georgia"/>
          <w:sz w:val="20"/>
          <w:szCs w:val="20"/>
          <w:u w:val="single"/>
          <w:lang w:val="en-US"/>
        </w:rPr>
        <w:t>Eremit</w:t>
      </w:r>
      <w:proofErr w:type="spellEnd"/>
      <w:r w:rsidRPr="007B3604">
        <w:rPr>
          <w:rFonts w:ascii="Georgia" w:hAnsi="Georgia"/>
          <w:sz w:val="20"/>
          <w:szCs w:val="20"/>
          <w:u w:val="single"/>
          <w:lang w:val="en-US"/>
        </w:rPr>
        <w:t> </w:t>
      </w:r>
      <w:r w:rsidRPr="007B3604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r w:rsidRPr="007B3604">
        <w:rPr>
          <w:rFonts w:ascii="Georgia" w:hAnsi="Georgia"/>
          <w:i/>
          <w:iCs/>
          <w:sz w:val="20"/>
          <w:szCs w:val="20"/>
          <w:lang w:val="en-US"/>
        </w:rPr>
        <w:t>Osmoderma</w:t>
      </w:r>
      <w:proofErr w:type="spellEnd"/>
      <w:r w:rsidRPr="007B3604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7B3604">
        <w:rPr>
          <w:rFonts w:ascii="Georgia" w:hAnsi="Georgia"/>
          <w:i/>
          <w:iCs/>
          <w:sz w:val="20"/>
          <w:szCs w:val="20"/>
          <w:lang w:val="en-US"/>
        </w:rPr>
        <w:t>eremita</w:t>
      </w:r>
      <w:proofErr w:type="spellEnd"/>
      <w:r w:rsidRPr="007B3604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1EF9D72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Lys skivevandkalv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Graphoderus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bilineatus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1C04D4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Guldsmede:</w:t>
      </w:r>
    </w:p>
    <w:p w14:paraId="7961B9F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Grøn mosaikguldsmed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Aeshna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viridis)</w:t>
      </w:r>
    </w:p>
    <w:p w14:paraId="35292269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Grøn kølleguldsmed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Ophiogomphus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cecilia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619E798" w14:textId="6FC87444" w:rsidR="00133E17" w:rsidRDefault="00133E17" w:rsidP="00133E17">
      <w:pPr>
        <w:rPr>
          <w:ins w:id="38" w:author="Johanna av Skardi Bøggild" w:date="2025-05-13T13:22:00Z"/>
          <w:rFonts w:ascii="Georgia" w:hAnsi="Georgia"/>
          <w:i/>
          <w:iCs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Stor kærguldsmed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Leucorrhinia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pectoralis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0B8B51F" w14:textId="77777777" w:rsidR="005E5BCC" w:rsidRPr="005E5BCC" w:rsidRDefault="005E5BCC" w:rsidP="005E5BCC">
      <w:pPr>
        <w:rPr>
          <w:ins w:id="39" w:author="Johanna av Skardi Bøggild" w:date="2025-05-13T13:22:00Z"/>
          <w:rFonts w:ascii="Georgia" w:hAnsi="Georgia"/>
          <w:sz w:val="20"/>
          <w:szCs w:val="20"/>
          <w:u w:val="single"/>
        </w:rPr>
      </w:pPr>
      <w:bookmarkStart w:id="40" w:name="_Hlk198043940"/>
      <w:ins w:id="41" w:author="Johanna av Skardi Bøggild" w:date="2025-05-13T13:22:00Z">
        <w:r w:rsidRPr="005E5BCC">
          <w:rPr>
            <w:rFonts w:ascii="Georgia" w:hAnsi="Georgia"/>
            <w:sz w:val="20"/>
            <w:szCs w:val="20"/>
            <w:u w:val="single"/>
          </w:rPr>
          <w:t xml:space="preserve">Østlig kærguldsmed </w:t>
        </w:r>
        <w:bookmarkEnd w:id="40"/>
        <w:r w:rsidRPr="005E5BCC">
          <w:rPr>
            <w:rFonts w:ascii="Georgia" w:hAnsi="Georgia"/>
            <w:i/>
            <w:sz w:val="20"/>
            <w:szCs w:val="20"/>
            <w:u w:val="single"/>
          </w:rPr>
          <w:t>(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Leucorrhinia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 xml:space="preserve"> 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albifrons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>)</w:t>
        </w:r>
        <w:r w:rsidRPr="005E5BCC">
          <w:rPr>
            <w:rFonts w:ascii="Georgia" w:hAnsi="Georgia"/>
            <w:sz w:val="20"/>
            <w:szCs w:val="20"/>
            <w:u w:val="single"/>
          </w:rPr>
          <w:t> </w:t>
        </w:r>
      </w:ins>
    </w:p>
    <w:p w14:paraId="782141DF" w14:textId="6C1E3BEC" w:rsidR="005E5BCC" w:rsidRPr="005E5BCC" w:rsidRDefault="005E5BCC" w:rsidP="00133E17">
      <w:pPr>
        <w:rPr>
          <w:rFonts w:ascii="Georgia" w:hAnsi="Georgia"/>
          <w:sz w:val="20"/>
          <w:szCs w:val="20"/>
          <w:u w:val="single"/>
        </w:rPr>
      </w:pPr>
      <w:bookmarkStart w:id="42" w:name="_Hlk198043947"/>
      <w:ins w:id="43" w:author="Johanna av Skardi Bøggild" w:date="2025-05-13T13:22:00Z">
        <w:r w:rsidRPr="005E5BCC">
          <w:rPr>
            <w:rFonts w:ascii="Georgia" w:hAnsi="Georgia"/>
            <w:sz w:val="20"/>
            <w:szCs w:val="20"/>
            <w:u w:val="single"/>
          </w:rPr>
          <w:t xml:space="preserve">Åkande-kærguldsmed </w:t>
        </w:r>
        <w:bookmarkEnd w:id="42"/>
        <w:r w:rsidRPr="005E5BCC">
          <w:rPr>
            <w:rFonts w:ascii="Georgia" w:hAnsi="Georgia"/>
            <w:i/>
            <w:sz w:val="20"/>
            <w:szCs w:val="20"/>
            <w:u w:val="single"/>
          </w:rPr>
          <w:t>(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Leucorrhinia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 xml:space="preserve"> </w:t>
        </w:r>
        <w:proofErr w:type="spellStart"/>
        <w:r w:rsidRPr="005E5BCC">
          <w:rPr>
            <w:rFonts w:ascii="Georgia" w:hAnsi="Georgia"/>
            <w:i/>
            <w:sz w:val="20"/>
            <w:szCs w:val="20"/>
            <w:u w:val="single"/>
          </w:rPr>
          <w:t>caudalis</w:t>
        </w:r>
        <w:proofErr w:type="spellEnd"/>
        <w:r w:rsidRPr="005E5BCC">
          <w:rPr>
            <w:rFonts w:ascii="Georgia" w:hAnsi="Georgia"/>
            <w:i/>
            <w:sz w:val="20"/>
            <w:szCs w:val="20"/>
            <w:u w:val="single"/>
          </w:rPr>
          <w:t>)</w:t>
        </w:r>
      </w:ins>
    </w:p>
    <w:p w14:paraId="2AD676B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lastRenderedPageBreak/>
        <w:t>Sommerfugle:</w:t>
      </w:r>
    </w:p>
    <w:p w14:paraId="0094B1F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Askepletvinge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Euphydryas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maturna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37CB4CF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Brun pletvinge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Melitaea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athalia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231661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Bølleblåfugl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Agriades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optilete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C26F73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Egesommerfugl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Satyrium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ilicis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DE7F2C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Enghvidvinge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Leptidea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juvernica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659431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Engperlemorsommerfugl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 xml:space="preserve">(Brenthis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ino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970776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Engblåfugl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 xml:space="preserve">(Cyaniris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semiargus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AA11896" w14:textId="2A26D2C4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Ensian blåfugl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ins w:id="44" w:author="Johanna av Skardi Bøggild" w:date="2025-05-13T13:25:00Z">
        <w:r w:rsidR="005E5BCC" w:rsidRPr="005E5BCC">
          <w:rPr>
            <w:rFonts w:ascii="Georgia" w:hAnsi="Georgia"/>
            <w:i/>
            <w:iCs/>
            <w:sz w:val="20"/>
            <w:szCs w:val="20"/>
          </w:rPr>
          <w:t>Phengaris</w:t>
        </w:r>
      </w:ins>
      <w:proofErr w:type="spellEnd"/>
      <w:del w:id="45" w:author="Johanna av Skardi Bøggild" w:date="2025-05-13T13:25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Maculinea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alcon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139037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Fransk bredpande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Pyrgus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armoricanus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347B9CF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Gråbåndet bredpande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Erynnis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tages)</w:t>
      </w:r>
    </w:p>
    <w:p w14:paraId="21B02D8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  <w:u w:val="single"/>
        </w:rPr>
        <w:t>Herorandøje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Coenonympha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hero)</w:t>
      </w:r>
    </w:p>
    <w:p w14:paraId="7ECEE96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Hedepletvinge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Euphydryas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aurinia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2DD2D6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Hvid admiral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Limenitis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Camilla)</w:t>
      </w:r>
    </w:p>
    <w:p w14:paraId="5A245EC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Ilia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Apatura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ilia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054CA4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Klitperlemorsommerfugl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Argynnis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niobe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FE0619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  <w:u w:val="single"/>
        </w:rPr>
        <w:t>Mnemosyne</w:t>
      </w:r>
      <w:proofErr w:type="spellEnd"/>
      <w:r w:rsidRPr="00133E17">
        <w:rPr>
          <w:rFonts w:ascii="Georgia" w:hAnsi="Georgia"/>
          <w:sz w:val="20"/>
          <w:szCs w:val="20"/>
          <w:u w:val="single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Parnassius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mnemosyne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E0D350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Moseperlemorsommerfugl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Boloria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aquilonaris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BB900F9" w14:textId="06698596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Mørk pletvinge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Melitaea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diamin</w:t>
      </w:r>
      <w:ins w:id="46" w:author="Johanna av Skardi Bøggild" w:date="2025-05-13T13:27:00Z">
        <w:r w:rsidR="005E5BCC">
          <w:rPr>
            <w:rFonts w:ascii="Georgia" w:hAnsi="Georgia"/>
            <w:i/>
            <w:iCs/>
            <w:sz w:val="20"/>
            <w:szCs w:val="20"/>
          </w:rPr>
          <w:t>a</w:t>
        </w:r>
      </w:ins>
      <w:proofErr w:type="spellEnd"/>
      <w:del w:id="47" w:author="Johanna av Skardi Bøggild" w:date="2025-05-13T13:27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e</w:delText>
        </w:r>
      </w:del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36734B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Natlyssværmer </w:t>
      </w:r>
      <w:r w:rsidRPr="00133E17">
        <w:rPr>
          <w:rFonts w:ascii="Georgia" w:hAnsi="Georgia"/>
          <w:i/>
          <w:iCs/>
          <w:sz w:val="20"/>
          <w:szCs w:val="20"/>
          <w:u w:val="single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  <w:u w:val="single"/>
        </w:rPr>
        <w:t>Proserpinus</w:t>
      </w:r>
      <w:proofErr w:type="spellEnd"/>
      <w:r w:rsidRPr="00133E17">
        <w:rPr>
          <w:rFonts w:ascii="Georgia" w:hAnsi="Georgia"/>
          <w:i/>
          <w:iCs/>
          <w:sz w:val="20"/>
          <w:szCs w:val="20"/>
          <w:u w:val="single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u w:val="single"/>
        </w:rPr>
        <w:t>proserpina</w:t>
      </w:r>
      <w:proofErr w:type="spellEnd"/>
      <w:r w:rsidRPr="00133E17">
        <w:rPr>
          <w:rFonts w:ascii="Georgia" w:hAnsi="Georgia"/>
          <w:i/>
          <w:iCs/>
          <w:sz w:val="20"/>
          <w:szCs w:val="20"/>
          <w:u w:val="single"/>
        </w:rPr>
        <w:t>)</w:t>
      </w:r>
    </w:p>
    <w:p w14:paraId="795E054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Perlemorrandøje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Coenonympha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arcania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6FE5D5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Poppelsommerfugl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Limenitis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populi)</w:t>
      </w:r>
    </w:p>
    <w:p w14:paraId="074FFB4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 xml:space="preserve">Rødlig </w:t>
      </w:r>
      <w:proofErr w:type="spellStart"/>
      <w:r w:rsidRPr="00133E17">
        <w:rPr>
          <w:rFonts w:ascii="Georgia" w:hAnsi="Georgia"/>
          <w:sz w:val="20"/>
          <w:szCs w:val="20"/>
        </w:rPr>
        <w:t>perlemorsommerfugl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Boloria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euphrosyne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2675B0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Skovhvidvinge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Leptidea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sinapis)</w:t>
      </w:r>
    </w:p>
    <w:p w14:paraId="721C415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Slåensommerfugl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Satyrium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pruni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1043F23" w14:textId="5A9AC2CD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Sortbrun blåfugl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Aricia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del w:id="48" w:author="Johanna av Skardi Bøggild" w:date="2025-05-13T13:27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A</w:delText>
        </w:r>
      </w:del>
      <w:proofErr w:type="spellStart"/>
      <w:ins w:id="49" w:author="Johanna av Skardi Bøggild" w:date="2025-05-13T13:27:00Z">
        <w:r w:rsidR="005E5BCC">
          <w:rPr>
            <w:rFonts w:ascii="Georgia" w:hAnsi="Georgia"/>
            <w:i/>
            <w:iCs/>
            <w:sz w:val="20"/>
            <w:szCs w:val="20"/>
          </w:rPr>
          <w:t>a</w:t>
        </w:r>
      </w:ins>
      <w:r w:rsidRPr="00133E17">
        <w:rPr>
          <w:rFonts w:ascii="Georgia" w:hAnsi="Georgia"/>
          <w:i/>
          <w:iCs/>
          <w:sz w:val="20"/>
          <w:szCs w:val="20"/>
        </w:rPr>
        <w:t>rtaxerxes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AF6FDF3" w14:textId="0065A96C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Sortplettet blåfugl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ins w:id="50" w:author="Johanna av Skardi Bøggild" w:date="2025-05-13T13:28:00Z">
        <w:r w:rsidR="005E5BCC" w:rsidRPr="005E5BCC">
          <w:rPr>
            <w:rFonts w:ascii="Georgia" w:hAnsi="Georgia"/>
            <w:i/>
            <w:iCs/>
            <w:sz w:val="20"/>
            <w:szCs w:val="20"/>
          </w:rPr>
          <w:t>Phengaris</w:t>
        </w:r>
      </w:ins>
      <w:proofErr w:type="spellEnd"/>
      <w:del w:id="51" w:author="Johanna av Skardi Bøggild" w:date="2025-05-13T13:28:00Z">
        <w:r w:rsidRPr="00133E17" w:rsidDel="005E5BCC">
          <w:rPr>
            <w:rFonts w:ascii="Georgia" w:hAnsi="Georgia"/>
            <w:i/>
            <w:iCs/>
            <w:sz w:val="20"/>
            <w:szCs w:val="20"/>
          </w:rPr>
          <w:delText>Maculinea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arion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  <w:ins w:id="52" w:author="Johanna av Skardi Bøggild" w:date="2025-05-13T13:27:00Z">
        <w:r w:rsidR="005E5BCC">
          <w:rPr>
            <w:rFonts w:ascii="Georgia" w:hAnsi="Georgia"/>
            <w:i/>
            <w:iCs/>
            <w:sz w:val="20"/>
            <w:szCs w:val="20"/>
          </w:rPr>
          <w:t xml:space="preserve"> </w:t>
        </w:r>
        <w:r w:rsidR="005E5BCC" w:rsidRPr="005E5BCC">
          <w:rPr>
            <w:rFonts w:ascii="Georgia" w:hAnsi="Georgia"/>
            <w:i/>
            <w:iCs/>
            <w:sz w:val="20"/>
            <w:szCs w:val="20"/>
          </w:rPr>
          <w:t xml:space="preserve">(syn: </w:t>
        </w:r>
        <w:proofErr w:type="spellStart"/>
        <w:r w:rsidR="005E5BCC" w:rsidRPr="005E5BCC">
          <w:rPr>
            <w:rFonts w:ascii="Georgia" w:hAnsi="Georgia"/>
            <w:i/>
            <w:iCs/>
            <w:sz w:val="20"/>
            <w:szCs w:val="20"/>
          </w:rPr>
          <w:t>Maculinea</w:t>
        </w:r>
        <w:proofErr w:type="spellEnd"/>
        <w:r w:rsidR="005E5BCC" w:rsidRPr="005E5BCC">
          <w:rPr>
            <w:rFonts w:ascii="Georgia" w:hAnsi="Georgia"/>
            <w:i/>
            <w:iCs/>
            <w:sz w:val="20"/>
            <w:szCs w:val="20"/>
          </w:rPr>
          <w:t xml:space="preserve"> </w:t>
        </w:r>
        <w:proofErr w:type="spellStart"/>
        <w:r w:rsidR="005E5BCC" w:rsidRPr="005E5BCC">
          <w:rPr>
            <w:rFonts w:ascii="Georgia" w:hAnsi="Georgia"/>
            <w:i/>
            <w:iCs/>
            <w:sz w:val="20"/>
            <w:szCs w:val="20"/>
          </w:rPr>
          <w:t>arion</w:t>
        </w:r>
        <w:proofErr w:type="spellEnd"/>
        <w:r w:rsidR="005E5BCC" w:rsidRPr="005E5BCC">
          <w:rPr>
            <w:rFonts w:ascii="Georgia" w:hAnsi="Georgia"/>
            <w:i/>
            <w:iCs/>
            <w:sz w:val="20"/>
            <w:szCs w:val="20"/>
          </w:rPr>
          <w:t>)</w:t>
        </w:r>
      </w:ins>
    </w:p>
    <w:p w14:paraId="5079441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Sortplettet bred</w:t>
      </w:r>
      <w:del w:id="53" w:author="Peter Kyvsgaard" w:date="2025-05-16T10:41:00Z">
        <w:r w:rsidRPr="00133E17" w:rsidDel="000B5201">
          <w:rPr>
            <w:rFonts w:ascii="Georgia" w:hAnsi="Georgia"/>
            <w:sz w:val="20"/>
            <w:szCs w:val="20"/>
          </w:rPr>
          <w:delText>-</w:delText>
        </w:r>
      </w:del>
      <w:r w:rsidRPr="00133E17">
        <w:rPr>
          <w:rFonts w:ascii="Georgia" w:hAnsi="Georgia"/>
          <w:sz w:val="20"/>
          <w:szCs w:val="20"/>
        </w:rPr>
        <w:t>pande (</w:t>
      </w:r>
      <w:proofErr w:type="spellStart"/>
      <w:r w:rsidRPr="00133E17">
        <w:rPr>
          <w:rFonts w:ascii="Georgia" w:hAnsi="Georgia"/>
          <w:sz w:val="20"/>
          <w:szCs w:val="20"/>
        </w:rPr>
        <w:t>Carterocephalus</w:t>
      </w:r>
      <w:proofErr w:type="spellEnd"/>
      <w:r w:rsidRPr="00133E17">
        <w:rPr>
          <w:rFonts w:ascii="Georgia" w:hAnsi="Georgia"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sz w:val="20"/>
          <w:szCs w:val="20"/>
        </w:rPr>
        <w:t>silvicola</w:t>
      </w:r>
      <w:proofErr w:type="spellEnd"/>
      <w:r w:rsidRPr="00133E17">
        <w:rPr>
          <w:rFonts w:ascii="Georgia" w:hAnsi="Georgia"/>
          <w:sz w:val="20"/>
          <w:szCs w:val="20"/>
        </w:rPr>
        <w:t>)</w:t>
      </w:r>
    </w:p>
    <w:p w14:paraId="573721D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Sortåret</w:t>
      </w:r>
      <w:proofErr w:type="spellEnd"/>
      <w:r w:rsidRPr="00133E17">
        <w:rPr>
          <w:rFonts w:ascii="Georgia" w:hAnsi="Georgia"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sz w:val="20"/>
          <w:szCs w:val="20"/>
        </w:rPr>
        <w:t>hvidvinge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Aporia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crataegi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91B1BD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lastRenderedPageBreak/>
        <w:t>Spejlbredpande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Heteropterus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morpheus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008BB7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Sort ildfugl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Lycaena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tityrus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A0B7C8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Stor ildfugl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Lycaena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dispar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5B5DDE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Svalehale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Papilio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machaon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D0FA97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Sydeuropæisk svalehale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Iphiclides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podalirius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CE5D28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Terningsommerfugl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Hamearis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lucina</w:t>
      </w:r>
      <w:proofErr w:type="spellEnd"/>
      <w:r w:rsidRPr="00133E17">
        <w:rPr>
          <w:rFonts w:ascii="Georgia" w:hAnsi="Georgia"/>
          <w:sz w:val="20"/>
          <w:szCs w:val="20"/>
        </w:rPr>
        <w:t>)</w:t>
      </w:r>
    </w:p>
    <w:p w14:paraId="57CABF7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Violetrandet ildfugl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Lycaena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hippothoe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8200F13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Muslinger:</w:t>
      </w:r>
    </w:p>
    <w:p w14:paraId="20EF1363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Flodperlemusling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Margaritifera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margaritifera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EC77B62" w14:textId="6DB400DB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Tykskallet malermusling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Unio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crassus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  <w:r w:rsidR="00BA13F7" w:rsidRPr="00D01E5C">
        <w:rPr>
          <w:rFonts w:ascii="Georgia" w:hAnsi="Georgia"/>
          <w:iCs/>
        </w:rPr>
        <w:t>«</w:t>
      </w:r>
    </w:p>
    <w:p w14:paraId="15D51DD8" w14:textId="2D91BEF5" w:rsidR="00133E17" w:rsidRPr="00133E17" w:rsidRDefault="00133E17" w:rsidP="00133E17">
      <w:pPr>
        <w:rPr>
          <w:rFonts w:ascii="Georgia" w:hAnsi="Georgia"/>
          <w:sz w:val="20"/>
          <w:szCs w:val="20"/>
        </w:rPr>
      </w:pPr>
    </w:p>
    <w:p w14:paraId="3862DC0A" w14:textId="77777777" w:rsidR="009F04DD" w:rsidRDefault="009F04DD">
      <w:pPr>
        <w:rPr>
          <w:ins w:id="54" w:author="Johanna av Skardi Bøggild" w:date="2025-05-15T10:21:00Z"/>
          <w:rFonts w:ascii="Georgia" w:hAnsi="Georgia"/>
          <w:b/>
          <w:bCs/>
          <w:sz w:val="20"/>
          <w:szCs w:val="20"/>
        </w:rPr>
      </w:pPr>
      <w:ins w:id="55" w:author="Johanna av Skardi Bøggild" w:date="2025-05-15T10:21:00Z">
        <w:r>
          <w:rPr>
            <w:rFonts w:ascii="Georgia" w:hAnsi="Georgia"/>
            <w:b/>
            <w:bCs/>
            <w:sz w:val="20"/>
            <w:szCs w:val="20"/>
          </w:rPr>
          <w:br w:type="page"/>
        </w:r>
      </w:ins>
    </w:p>
    <w:p w14:paraId="6A0427D6" w14:textId="77777777" w:rsidR="00BA13F7" w:rsidRDefault="00BA13F7" w:rsidP="00BA13F7">
      <w:pPr>
        <w:jc w:val="right"/>
        <w:rPr>
          <w:rFonts w:ascii="Georgia" w:hAnsi="Georgia"/>
          <w:b/>
          <w:bC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lastRenderedPageBreak/>
        <w:t>Bilag 2</w:t>
      </w:r>
    </w:p>
    <w:p w14:paraId="2BE6A6A3" w14:textId="4AEEDC93" w:rsidR="00133E17" w:rsidRPr="00133E17" w:rsidRDefault="00BA13F7" w:rsidP="00BA13F7">
      <w:pPr>
        <w:jc w:val="right"/>
        <w:rPr>
          <w:rFonts w:ascii="Georgia" w:hAnsi="Georgia"/>
          <w:b/>
          <w:bCs/>
          <w:sz w:val="20"/>
          <w:szCs w:val="20"/>
        </w:rPr>
      </w:pPr>
      <w:r w:rsidRPr="00D01E5C">
        <w:rPr>
          <w:rFonts w:ascii="Georgia" w:hAnsi="Georgia"/>
          <w:iCs/>
        </w:rPr>
        <w:t>»</w:t>
      </w:r>
      <w:r w:rsidR="00133E17" w:rsidRPr="00133E17">
        <w:rPr>
          <w:rFonts w:ascii="Georgia" w:hAnsi="Georgia"/>
          <w:b/>
          <w:bCs/>
          <w:sz w:val="20"/>
          <w:szCs w:val="20"/>
        </w:rPr>
        <w:t>Bilag 2</w:t>
      </w:r>
    </w:p>
    <w:p w14:paraId="4A937369" w14:textId="77777777" w:rsidR="00133E17" w:rsidRPr="00133E17" w:rsidRDefault="00133E17" w:rsidP="00133E17">
      <w:pPr>
        <w:rPr>
          <w:rFonts w:ascii="Georgia" w:hAnsi="Georgia"/>
          <w:b/>
          <w:bCs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Fredede planter, jf. §§ 10 og 14</w:t>
      </w:r>
    </w:p>
    <w:p w14:paraId="15BF65D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De understregede arter er optaget på bilag IV i Rådets direktiv 92/43/EØF af 21. maj 1992 om bevaring af naturtyper samt vilde dyr og planter (habitatdirektivet).</w:t>
      </w:r>
    </w:p>
    <w:p w14:paraId="6AB231F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Planter</w:t>
      </w:r>
    </w:p>
    <w:p w14:paraId="513369D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Ulvefod:</w:t>
      </w:r>
    </w:p>
    <w:p w14:paraId="3C6FE473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Bjerg-ulvefod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Lycopodium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alpinum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B9BE1F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Brasenføde:</w:t>
      </w:r>
    </w:p>
    <w:p w14:paraId="1638F14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Gulgrøn brasenføde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Isoëtes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echinospora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18C6F1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Bregner:</w:t>
      </w:r>
    </w:p>
    <w:p w14:paraId="238E4702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t>Enkelt månerude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Botrychium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simplex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446CB0E" w14:textId="372B80D9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Hjortetunge (</w:t>
      </w:r>
      <w:proofErr w:type="spellStart"/>
      <w:ins w:id="56" w:author="Johanna av Skardi Bøggild" w:date="2025-05-13T13:29:00Z">
        <w:r w:rsidR="005E5BCC" w:rsidRPr="005E5BCC">
          <w:rPr>
            <w:rFonts w:ascii="Georgia" w:hAnsi="Georgia"/>
            <w:sz w:val="20"/>
            <w:szCs w:val="20"/>
          </w:rPr>
          <w:t>Asplenium</w:t>
        </w:r>
      </w:ins>
      <w:proofErr w:type="spellEnd"/>
      <w:del w:id="57" w:author="Johanna av Skardi Bøggild" w:date="2025-05-13T13:29:00Z">
        <w:r w:rsidRPr="00133E17" w:rsidDel="005E5BCC">
          <w:rPr>
            <w:rFonts w:ascii="Georgia" w:hAnsi="Georgia"/>
            <w:sz w:val="20"/>
            <w:szCs w:val="20"/>
          </w:rPr>
          <w:delText>Phyllitis</w:delText>
        </w:r>
      </w:del>
      <w:r w:rsidRPr="00133E17">
        <w:rPr>
          <w:rFonts w:ascii="Georgia" w:hAnsi="Georgia"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sz w:val="20"/>
          <w:szCs w:val="20"/>
        </w:rPr>
        <w:t>scolopendrium</w:t>
      </w:r>
      <w:proofErr w:type="spellEnd"/>
      <w:r w:rsidRPr="00133E17">
        <w:rPr>
          <w:rFonts w:ascii="Georgia" w:hAnsi="Georgia"/>
          <w:sz w:val="20"/>
          <w:szCs w:val="20"/>
        </w:rPr>
        <w:t>)</w:t>
      </w:r>
    </w:p>
    <w:p w14:paraId="4AE89BD2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Kamillebladet månerude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Botrychium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matricariifolium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8AEA8E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Kongebregne 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Osmunda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regalis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F93333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Radeløv-arter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Asplenium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0D20716B" w14:textId="4978B3BC" w:rsidR="00133E17" w:rsidRPr="00133E17" w:rsidRDefault="005E5BCC" w:rsidP="00133E17">
      <w:pPr>
        <w:rPr>
          <w:rFonts w:ascii="Georgia" w:hAnsi="Georgia"/>
          <w:sz w:val="20"/>
          <w:szCs w:val="20"/>
        </w:rPr>
      </w:pPr>
      <w:ins w:id="58" w:author="Johanna av Skardi Bøggild" w:date="2025-05-13T13:29:00Z">
        <w:r>
          <w:rPr>
            <w:rFonts w:ascii="Georgia" w:hAnsi="Georgia"/>
            <w:sz w:val="20"/>
            <w:szCs w:val="20"/>
          </w:rPr>
          <w:t xml:space="preserve">Glat </w:t>
        </w:r>
      </w:ins>
      <w:del w:id="59" w:author="Johanna av Skardi Bøggild" w:date="2025-05-13T13:29:00Z">
        <w:r w:rsidR="00133E17" w:rsidRPr="00133E17" w:rsidDel="005E5BCC">
          <w:rPr>
            <w:rFonts w:ascii="Georgia" w:hAnsi="Georgia"/>
            <w:sz w:val="20"/>
            <w:szCs w:val="20"/>
          </w:rPr>
          <w:delText>S</w:delText>
        </w:r>
      </w:del>
      <w:ins w:id="60" w:author="Johanna av Skardi Bøggild" w:date="2025-05-13T13:29:00Z">
        <w:r>
          <w:rPr>
            <w:rFonts w:ascii="Georgia" w:hAnsi="Georgia"/>
            <w:sz w:val="20"/>
            <w:szCs w:val="20"/>
          </w:rPr>
          <w:t>s</w:t>
        </w:r>
      </w:ins>
      <w:r w:rsidR="00133E17" w:rsidRPr="00133E17">
        <w:rPr>
          <w:rFonts w:ascii="Georgia" w:hAnsi="Georgia"/>
          <w:sz w:val="20"/>
          <w:szCs w:val="20"/>
        </w:rPr>
        <w:t>kjoldbregne </w:t>
      </w:r>
      <w:r w:rsidR="00133E17"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="00133E17" w:rsidRPr="00133E17">
        <w:rPr>
          <w:rFonts w:ascii="Georgia" w:hAnsi="Georgia"/>
          <w:i/>
          <w:iCs/>
          <w:sz w:val="20"/>
          <w:szCs w:val="20"/>
        </w:rPr>
        <w:t>Polystichum</w:t>
      </w:r>
      <w:proofErr w:type="spellEnd"/>
      <w:r w:rsidR="00133E17"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="00133E17" w:rsidRPr="00133E17">
        <w:rPr>
          <w:rFonts w:ascii="Georgia" w:hAnsi="Georgia"/>
          <w:i/>
          <w:iCs/>
          <w:sz w:val="20"/>
          <w:szCs w:val="20"/>
        </w:rPr>
        <w:t>aculeatum</w:t>
      </w:r>
      <w:proofErr w:type="spellEnd"/>
      <w:r w:rsidR="00133E17" w:rsidRPr="00133E17">
        <w:rPr>
          <w:rFonts w:ascii="Georgia" w:hAnsi="Georgia"/>
          <w:i/>
          <w:iCs/>
          <w:sz w:val="20"/>
          <w:szCs w:val="20"/>
        </w:rPr>
        <w:t>)</w:t>
      </w:r>
    </w:p>
    <w:p w14:paraId="30ABBE5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Stilk-månerude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Botrychium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multifidum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7B1A00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Enkimbladede blomsterplanter:</w:t>
      </w:r>
    </w:p>
    <w:p w14:paraId="04548AD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Blå iris </w:t>
      </w:r>
      <w:r w:rsidRPr="00133E17">
        <w:rPr>
          <w:rFonts w:ascii="Georgia" w:hAnsi="Georgia"/>
          <w:i/>
          <w:iCs/>
          <w:sz w:val="20"/>
          <w:szCs w:val="20"/>
        </w:rPr>
        <w:t xml:space="preserve">(Iris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spuria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A5EA488" w14:textId="388BB75C" w:rsidR="00133E17" w:rsidRPr="00133E17" w:rsidDel="00B61C63" w:rsidRDefault="00133E17" w:rsidP="00133E17">
      <w:pPr>
        <w:rPr>
          <w:del w:id="61" w:author="Johanna av Skardi Bøggild" w:date="2025-05-22T11:36:00Z"/>
          <w:rFonts w:ascii="Georgia" w:hAnsi="Georgia"/>
          <w:sz w:val="20"/>
          <w:szCs w:val="20"/>
          <w:lang w:val="en-US"/>
        </w:rPr>
      </w:pPr>
      <w:del w:id="62" w:author="Johanna av Skardi Bøggild" w:date="2025-05-22T11:36:00Z">
        <w:r w:rsidRPr="00B61C63" w:rsidDel="00B61C63">
          <w:rPr>
            <w:rFonts w:ascii="Georgia" w:hAnsi="Georgia"/>
            <w:sz w:val="20"/>
            <w:szCs w:val="20"/>
            <w:u w:val="single"/>
            <w:lang w:val="en-US"/>
          </w:rPr>
          <w:delText>Edderkoppeurt-arter</w:delText>
        </w:r>
        <w:r w:rsidRPr="00133E17" w:rsidDel="00B61C63">
          <w:rPr>
            <w:rFonts w:ascii="Georgia" w:hAnsi="Georgia"/>
            <w:sz w:val="20"/>
            <w:szCs w:val="20"/>
            <w:u w:val="single"/>
            <w:lang w:val="en-US"/>
          </w:rPr>
          <w:delText> </w:delText>
        </w:r>
        <w:r w:rsidRPr="00133E17" w:rsidDel="00B61C63">
          <w:rPr>
            <w:rFonts w:ascii="Georgia" w:hAnsi="Georgia"/>
            <w:i/>
            <w:iCs/>
            <w:sz w:val="20"/>
            <w:szCs w:val="20"/>
            <w:lang w:val="en-US"/>
          </w:rPr>
          <w:delText>(Anthericum spp.)</w:delText>
        </w:r>
      </w:del>
    </w:p>
    <w:p w14:paraId="5BDAD41D" w14:textId="6ABFC9E5" w:rsidR="00133E17" w:rsidRDefault="00133E17" w:rsidP="00133E17">
      <w:pPr>
        <w:rPr>
          <w:ins w:id="63" w:author="Johanna av Skardi Bøggild" w:date="2025-05-22T11:36:00Z"/>
          <w:rFonts w:ascii="Georgia" w:hAnsi="Georgia"/>
          <w:i/>
          <w:iCs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u w:val="single"/>
          <w:lang w:val="en-US"/>
        </w:rPr>
        <w:t>Fruesko</w:t>
      </w:r>
      <w:proofErr w:type="spellEnd"/>
      <w:r w:rsidRPr="00133E17">
        <w:rPr>
          <w:rFonts w:ascii="Georgia" w:hAnsi="Georgia"/>
          <w:sz w:val="20"/>
          <w:szCs w:val="20"/>
          <w:u w:val="single"/>
          <w:lang w:val="en-US"/>
        </w:rPr>
        <w:t>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(Cypripedium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calceolus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5AB15964" w14:textId="260BEC12" w:rsidR="00B61C63" w:rsidRPr="00133E17" w:rsidDel="00B61C63" w:rsidRDefault="00B61C63" w:rsidP="00133E17">
      <w:pPr>
        <w:rPr>
          <w:del w:id="64" w:author="Johanna av Skardi Bøggild" w:date="2025-05-22T11:36:00Z"/>
          <w:rFonts w:ascii="Georgia" w:hAnsi="Georgia"/>
          <w:sz w:val="20"/>
          <w:szCs w:val="20"/>
          <w:lang w:val="en-US"/>
        </w:rPr>
      </w:pPr>
      <w:ins w:id="65" w:author="Johanna av Skardi Bøggild" w:date="2025-05-22T11:36:00Z">
        <w:r w:rsidRPr="00E97BE9">
          <w:rPr>
            <w:rFonts w:ascii="Georgia" w:hAnsi="Georgia"/>
            <w:sz w:val="20"/>
            <w:szCs w:val="20"/>
          </w:rPr>
          <w:t xml:space="preserve">Grenet edderkopurt </w:t>
        </w:r>
        <w:r w:rsidRPr="00E97BE9">
          <w:rPr>
            <w:rFonts w:ascii="Georgia" w:hAnsi="Georgia"/>
            <w:i/>
            <w:sz w:val="20"/>
            <w:szCs w:val="20"/>
          </w:rPr>
          <w:t>(Anthericum ramosum)</w:t>
        </w:r>
      </w:ins>
    </w:p>
    <w:p w14:paraId="75084D26" w14:textId="77777777" w:rsidR="00133E17" w:rsidRPr="00E97BE9" w:rsidRDefault="00133E17" w:rsidP="00133E17">
      <w:pPr>
        <w:rPr>
          <w:rFonts w:ascii="Georgia" w:hAnsi="Georgia"/>
          <w:sz w:val="20"/>
          <w:szCs w:val="20"/>
        </w:rPr>
      </w:pPr>
      <w:r w:rsidRPr="00E97BE9">
        <w:rPr>
          <w:rFonts w:ascii="Georgia" w:hAnsi="Georgia"/>
          <w:sz w:val="20"/>
          <w:szCs w:val="20"/>
          <w:u w:val="single"/>
        </w:rPr>
        <w:t>Liden najade </w:t>
      </w:r>
      <w:r w:rsidRPr="00E97BE9">
        <w:rPr>
          <w:rFonts w:ascii="Georgia" w:hAnsi="Georgia"/>
          <w:i/>
          <w:iCs/>
          <w:sz w:val="20"/>
          <w:szCs w:val="20"/>
        </w:rPr>
        <w:t>(Najas flexilis)</w:t>
      </w:r>
    </w:p>
    <w:p w14:paraId="5A84AB3B" w14:textId="2AE4573C" w:rsidR="00133E17" w:rsidRPr="00E97BE9" w:rsidRDefault="00133E17" w:rsidP="00133E17">
      <w:pPr>
        <w:rPr>
          <w:rFonts w:ascii="Georgia" w:hAnsi="Georgia"/>
          <w:sz w:val="20"/>
          <w:szCs w:val="20"/>
        </w:rPr>
      </w:pPr>
      <w:r w:rsidRPr="00E97BE9">
        <w:rPr>
          <w:rFonts w:ascii="Georgia" w:hAnsi="Georgia"/>
          <w:sz w:val="20"/>
          <w:szCs w:val="20"/>
          <w:u w:val="single"/>
        </w:rPr>
        <w:t>Mygblomst </w:t>
      </w:r>
      <w:r w:rsidRPr="00E97BE9">
        <w:rPr>
          <w:rFonts w:ascii="Georgia" w:hAnsi="Georgia"/>
          <w:i/>
          <w:iCs/>
          <w:sz w:val="20"/>
          <w:szCs w:val="20"/>
        </w:rPr>
        <w:t>(Liparis loes</w:t>
      </w:r>
      <w:ins w:id="66" w:author="Johanna av Skardi Bøggild" w:date="2025-05-13T13:30:00Z">
        <w:r w:rsidR="005E5BCC" w:rsidRPr="00E97BE9">
          <w:rPr>
            <w:rFonts w:ascii="Georgia" w:hAnsi="Georgia"/>
            <w:i/>
            <w:iCs/>
            <w:sz w:val="20"/>
            <w:szCs w:val="20"/>
          </w:rPr>
          <w:t>e</w:t>
        </w:r>
      </w:ins>
      <w:del w:id="67" w:author="Johanna av Skardi Bøggild" w:date="2025-05-13T13:30:00Z">
        <w:r w:rsidRPr="00E97BE9" w:rsidDel="005E5BCC">
          <w:rPr>
            <w:rFonts w:ascii="Georgia" w:hAnsi="Georgia"/>
            <w:i/>
            <w:iCs/>
            <w:sz w:val="20"/>
            <w:szCs w:val="20"/>
          </w:rPr>
          <w:delText>d</w:delText>
        </w:r>
      </w:del>
      <w:ins w:id="68" w:author="Johanna av Skardi Bøggild" w:date="2025-05-13T13:30:00Z">
        <w:r w:rsidR="005E5BCC" w:rsidRPr="00E97BE9">
          <w:rPr>
            <w:rFonts w:ascii="Georgia" w:hAnsi="Georgia"/>
            <w:i/>
            <w:iCs/>
            <w:sz w:val="20"/>
            <w:szCs w:val="20"/>
          </w:rPr>
          <w:t>l</w:t>
        </w:r>
      </w:ins>
      <w:r w:rsidRPr="00E97BE9">
        <w:rPr>
          <w:rFonts w:ascii="Georgia" w:hAnsi="Georgia"/>
          <w:i/>
          <w:iCs/>
          <w:sz w:val="20"/>
          <w:szCs w:val="20"/>
        </w:rPr>
        <w:t>ii)</w:t>
      </w:r>
    </w:p>
    <w:p w14:paraId="2EA9DD29" w14:textId="5E79BD16" w:rsidR="00133E17" w:rsidRPr="00E97BE9" w:rsidRDefault="00133E17" w:rsidP="00133E17">
      <w:pPr>
        <w:rPr>
          <w:ins w:id="69" w:author="Johanna av Skardi Bøggild" w:date="2025-05-22T11:42:00Z"/>
          <w:rFonts w:ascii="Georgia" w:hAnsi="Georgia"/>
          <w:sz w:val="20"/>
          <w:szCs w:val="20"/>
        </w:rPr>
      </w:pPr>
      <w:r w:rsidRPr="00E97BE9">
        <w:rPr>
          <w:rFonts w:ascii="Georgia" w:hAnsi="Georgia"/>
          <w:sz w:val="20"/>
          <w:szCs w:val="20"/>
        </w:rPr>
        <w:t>Orkidéer</w:t>
      </w:r>
      <w:r w:rsidRPr="00E97BE9">
        <w:rPr>
          <w:rFonts w:ascii="Georgia" w:hAnsi="Georgia"/>
          <w:i/>
          <w:iCs/>
          <w:sz w:val="20"/>
          <w:szCs w:val="20"/>
        </w:rPr>
        <w:t> (Orchidaceae spp.)</w:t>
      </w:r>
      <w:r w:rsidRPr="00E97BE9">
        <w:rPr>
          <w:rFonts w:ascii="Georgia" w:hAnsi="Georgia"/>
          <w:sz w:val="20"/>
          <w:szCs w:val="20"/>
        </w:rPr>
        <w:t>, alle arter</w:t>
      </w:r>
    </w:p>
    <w:p w14:paraId="7F57EADA" w14:textId="3386D9AC" w:rsidR="002A2465" w:rsidRPr="00E97BE9" w:rsidDel="002A2465" w:rsidRDefault="002A2465" w:rsidP="00133E17">
      <w:pPr>
        <w:rPr>
          <w:del w:id="70" w:author="Johanna av Skardi Bøggild" w:date="2025-05-22T11:42:00Z"/>
          <w:rFonts w:ascii="Georgia" w:hAnsi="Georgia"/>
          <w:sz w:val="20"/>
          <w:szCs w:val="20"/>
        </w:rPr>
      </w:pPr>
      <w:ins w:id="71" w:author="Johanna av Skardi Bøggild" w:date="2025-05-22T11:42:00Z">
        <w:r w:rsidRPr="00E97BE9">
          <w:rPr>
            <w:rFonts w:ascii="Georgia" w:hAnsi="Georgia"/>
            <w:sz w:val="20"/>
            <w:szCs w:val="20"/>
          </w:rPr>
          <w:t xml:space="preserve">Ugrenet edderkopurt </w:t>
        </w:r>
        <w:r w:rsidRPr="00E97BE9">
          <w:rPr>
            <w:rFonts w:ascii="Georgia" w:hAnsi="Georgia"/>
            <w:i/>
            <w:sz w:val="20"/>
            <w:szCs w:val="20"/>
          </w:rPr>
          <w:t>(Anthericum liliago)</w:t>
        </w:r>
      </w:ins>
    </w:p>
    <w:p w14:paraId="459648D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  <w:u w:val="single"/>
        </w:rPr>
        <w:t>Vandranke</w:t>
      </w:r>
      <w:proofErr w:type="spellEnd"/>
      <w:r w:rsidRPr="00133E17">
        <w:rPr>
          <w:rFonts w:ascii="Georgia" w:hAnsi="Georgia"/>
          <w:sz w:val="20"/>
          <w:szCs w:val="20"/>
          <w:u w:val="single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Luronium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natans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175E70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Tokimbladede blomsterplanter:</w:t>
      </w:r>
    </w:p>
    <w:p w14:paraId="132CDFD9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Blegblå anemone</w:t>
      </w:r>
      <w:r w:rsidRPr="00133E17">
        <w:rPr>
          <w:rFonts w:ascii="Georgia" w:hAnsi="Georgia"/>
          <w:i/>
          <w:iCs/>
          <w:sz w:val="20"/>
          <w:szCs w:val="20"/>
        </w:rPr>
        <w:t xml:space="preserve"> (Anemone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apennina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B94355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  <w:u w:val="single"/>
        </w:rPr>
        <w:lastRenderedPageBreak/>
        <w:t>Gul stenbræk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Saxifraga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hirculus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FCE21B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Gyvelkvæler-arter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Orobanche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61F059A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Hestetunge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Mertensia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maritima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CAC0BEC" w14:textId="3F7F181B" w:rsidR="00133E17" w:rsidRPr="00BD1421" w:rsidRDefault="00133E17" w:rsidP="00133E17">
      <w:pPr>
        <w:rPr>
          <w:ins w:id="72" w:author="Johanna av Skardi Bøggild" w:date="2025-05-13T13:31:00Z"/>
          <w:rFonts w:ascii="Georgia" w:hAnsi="Georgia"/>
          <w:i/>
          <w:iCs/>
          <w:sz w:val="20"/>
          <w:szCs w:val="20"/>
        </w:rPr>
      </w:pPr>
      <w:r w:rsidRPr="00BD1421">
        <w:rPr>
          <w:rFonts w:ascii="Georgia" w:hAnsi="Georgia"/>
          <w:sz w:val="20"/>
          <w:szCs w:val="20"/>
        </w:rPr>
        <w:t>Himmelblå lungeurt </w:t>
      </w:r>
      <w:r w:rsidRPr="00BD1421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BD1421">
        <w:rPr>
          <w:rFonts w:ascii="Georgia" w:hAnsi="Georgia"/>
          <w:i/>
          <w:iCs/>
          <w:sz w:val="20"/>
          <w:szCs w:val="20"/>
        </w:rPr>
        <w:t>Pulmonaria</w:t>
      </w:r>
      <w:proofErr w:type="spellEnd"/>
      <w:r w:rsidRPr="00BD1421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BD1421">
        <w:rPr>
          <w:rFonts w:ascii="Georgia" w:hAnsi="Georgia"/>
          <w:i/>
          <w:iCs/>
          <w:sz w:val="20"/>
          <w:szCs w:val="20"/>
        </w:rPr>
        <w:t>angustifolia</w:t>
      </w:r>
      <w:proofErr w:type="spellEnd"/>
      <w:r w:rsidRPr="00BD1421">
        <w:rPr>
          <w:rFonts w:ascii="Georgia" w:hAnsi="Georgia"/>
          <w:i/>
          <w:iCs/>
          <w:sz w:val="20"/>
          <w:szCs w:val="20"/>
        </w:rPr>
        <w:t>)</w:t>
      </w:r>
    </w:p>
    <w:p w14:paraId="09CC872C" w14:textId="67B0401B" w:rsidR="00D858F8" w:rsidRPr="005C0E31" w:rsidRDefault="00D858F8" w:rsidP="00133E17">
      <w:pPr>
        <w:rPr>
          <w:rFonts w:ascii="Georgia" w:hAnsi="Georgia"/>
          <w:sz w:val="20"/>
          <w:szCs w:val="20"/>
          <w:u w:val="single"/>
        </w:rPr>
      </w:pPr>
      <w:bookmarkStart w:id="73" w:name="_Hlk198044047"/>
      <w:ins w:id="74" w:author="Johanna av Skardi Bøggild" w:date="2025-05-13T13:31:00Z">
        <w:r w:rsidRPr="00D858F8">
          <w:rPr>
            <w:rFonts w:ascii="Georgia" w:hAnsi="Georgia"/>
            <w:sz w:val="20"/>
            <w:szCs w:val="20"/>
            <w:u w:val="single"/>
          </w:rPr>
          <w:t xml:space="preserve">Krybende Sumpskærm </w:t>
        </w:r>
        <w:bookmarkEnd w:id="73"/>
        <w:r w:rsidRPr="00D858F8">
          <w:rPr>
            <w:rFonts w:ascii="Georgia" w:hAnsi="Georgia"/>
            <w:sz w:val="20"/>
            <w:szCs w:val="20"/>
            <w:u w:val="single"/>
          </w:rPr>
          <w:t>(</w:t>
        </w:r>
        <w:proofErr w:type="spellStart"/>
        <w:r w:rsidRPr="00D858F8">
          <w:rPr>
            <w:rFonts w:ascii="Georgia" w:hAnsi="Georgia"/>
            <w:i/>
            <w:sz w:val="20"/>
            <w:szCs w:val="20"/>
            <w:u w:val="single"/>
          </w:rPr>
          <w:t>Helosciadium</w:t>
        </w:r>
        <w:proofErr w:type="spellEnd"/>
        <w:r w:rsidRPr="00D858F8">
          <w:rPr>
            <w:rFonts w:ascii="Georgia" w:hAnsi="Georgia"/>
            <w:i/>
            <w:sz w:val="20"/>
            <w:szCs w:val="20"/>
            <w:u w:val="single"/>
          </w:rPr>
          <w:t xml:space="preserve"> </w:t>
        </w:r>
        <w:proofErr w:type="spellStart"/>
        <w:r w:rsidRPr="00D858F8">
          <w:rPr>
            <w:rFonts w:ascii="Georgia" w:hAnsi="Georgia"/>
            <w:i/>
            <w:sz w:val="20"/>
            <w:szCs w:val="20"/>
            <w:u w:val="single"/>
          </w:rPr>
          <w:t>repens</w:t>
        </w:r>
      </w:ins>
      <w:proofErr w:type="spellEnd"/>
      <w:ins w:id="75" w:author="Johanna av Skardi Bøggild" w:date="2025-05-13T13:32:00Z">
        <w:r>
          <w:rPr>
            <w:rFonts w:ascii="Georgia" w:hAnsi="Georgia"/>
            <w:i/>
            <w:sz w:val="20"/>
            <w:szCs w:val="20"/>
            <w:u w:val="single"/>
          </w:rPr>
          <w:t>)</w:t>
        </w:r>
      </w:ins>
      <w:ins w:id="76" w:author="Johanna av Skardi Bøggild" w:date="2025-05-13T13:31:00Z">
        <w:r w:rsidRPr="00D858F8">
          <w:rPr>
            <w:rFonts w:ascii="Georgia" w:hAnsi="Georgia"/>
            <w:sz w:val="20"/>
            <w:szCs w:val="20"/>
            <w:u w:val="single"/>
          </w:rPr>
          <w:t xml:space="preserve"> (syn: </w:t>
        </w:r>
        <w:proofErr w:type="spellStart"/>
        <w:r w:rsidRPr="00D858F8">
          <w:rPr>
            <w:rFonts w:ascii="Georgia" w:hAnsi="Georgia"/>
            <w:i/>
            <w:sz w:val="20"/>
            <w:szCs w:val="20"/>
            <w:u w:val="single"/>
          </w:rPr>
          <w:t>Apium</w:t>
        </w:r>
        <w:proofErr w:type="spellEnd"/>
        <w:r w:rsidRPr="00D858F8">
          <w:rPr>
            <w:rFonts w:ascii="Georgia" w:hAnsi="Georgia"/>
            <w:i/>
            <w:sz w:val="20"/>
            <w:szCs w:val="20"/>
            <w:u w:val="single"/>
          </w:rPr>
          <w:t xml:space="preserve"> </w:t>
        </w:r>
        <w:proofErr w:type="spellStart"/>
        <w:r w:rsidRPr="00D858F8">
          <w:rPr>
            <w:rFonts w:ascii="Georgia" w:hAnsi="Georgia"/>
            <w:i/>
            <w:sz w:val="20"/>
            <w:szCs w:val="20"/>
            <w:u w:val="single"/>
          </w:rPr>
          <w:t>repens</w:t>
        </w:r>
        <w:proofErr w:type="spellEnd"/>
        <w:r w:rsidRPr="00D858F8">
          <w:rPr>
            <w:rFonts w:ascii="Georgia" w:hAnsi="Georgia"/>
            <w:sz w:val="20"/>
            <w:szCs w:val="20"/>
            <w:u w:val="single"/>
          </w:rPr>
          <w:t>)</w:t>
        </w:r>
      </w:ins>
    </w:p>
    <w:p w14:paraId="4F5235AC" w14:textId="4C668626" w:rsidR="00133E17" w:rsidRPr="00E97BE9" w:rsidRDefault="00133E17" w:rsidP="00133E17">
      <w:pPr>
        <w:rPr>
          <w:rFonts w:ascii="Georgia" w:hAnsi="Georgia"/>
          <w:sz w:val="20"/>
          <w:szCs w:val="20"/>
          <w:lang w:val="en-US"/>
        </w:rPr>
      </w:pPr>
      <w:r w:rsidRPr="00E97BE9">
        <w:rPr>
          <w:rFonts w:ascii="Georgia" w:hAnsi="Georgia"/>
          <w:sz w:val="20"/>
          <w:szCs w:val="20"/>
          <w:lang w:val="en-US"/>
        </w:rPr>
        <w:t>Læge</w:t>
      </w:r>
      <w:ins w:id="77" w:author="Peter Kyvsgaard" w:date="2025-05-16T10:42:00Z">
        <w:r w:rsidR="009E6DD8" w:rsidRPr="00E97BE9">
          <w:rPr>
            <w:rFonts w:ascii="Georgia" w:hAnsi="Georgia"/>
            <w:sz w:val="20"/>
            <w:szCs w:val="20"/>
            <w:lang w:val="en-US"/>
          </w:rPr>
          <w:t>s</w:t>
        </w:r>
      </w:ins>
      <w:del w:id="78" w:author="Peter Kyvsgaard" w:date="2025-05-16T10:42:00Z">
        <w:r w:rsidRPr="00E97BE9" w:rsidDel="009E6DD8">
          <w:rPr>
            <w:rFonts w:ascii="Georgia" w:hAnsi="Georgia"/>
            <w:sz w:val="20"/>
            <w:szCs w:val="20"/>
            <w:lang w:val="en-US"/>
          </w:rPr>
          <w:delText>-S</w:delText>
        </w:r>
      </w:del>
      <w:r w:rsidRPr="00E97BE9">
        <w:rPr>
          <w:rFonts w:ascii="Georgia" w:hAnsi="Georgia"/>
          <w:sz w:val="20"/>
          <w:szCs w:val="20"/>
          <w:lang w:val="en-US"/>
        </w:rPr>
        <w:t>tokrose</w:t>
      </w:r>
      <w:r w:rsidRPr="00E97BE9">
        <w:rPr>
          <w:rFonts w:ascii="Georgia" w:hAnsi="Georgia"/>
          <w:i/>
          <w:iCs/>
          <w:sz w:val="20"/>
          <w:szCs w:val="20"/>
          <w:lang w:val="en-US"/>
        </w:rPr>
        <w:t> (Althea officinalis)</w:t>
      </w:r>
    </w:p>
    <w:p w14:paraId="1FE1F8A1" w14:textId="77777777" w:rsidR="00133E17" w:rsidRPr="00E97BE9" w:rsidRDefault="00133E17" w:rsidP="00133E17">
      <w:pPr>
        <w:rPr>
          <w:rFonts w:ascii="Georgia" w:hAnsi="Georgia"/>
          <w:sz w:val="20"/>
          <w:szCs w:val="20"/>
          <w:lang w:val="en-US"/>
        </w:rPr>
      </w:pPr>
      <w:r w:rsidRPr="00E97BE9">
        <w:rPr>
          <w:rFonts w:ascii="Georgia" w:hAnsi="Georgia"/>
          <w:sz w:val="20"/>
          <w:szCs w:val="20"/>
          <w:lang w:val="en-US"/>
        </w:rPr>
        <w:t>Melet kodriver</w:t>
      </w:r>
      <w:r w:rsidRPr="00E97BE9">
        <w:rPr>
          <w:rFonts w:ascii="Georgia" w:hAnsi="Georgia"/>
          <w:i/>
          <w:iCs/>
          <w:sz w:val="20"/>
          <w:szCs w:val="20"/>
          <w:lang w:val="en-US"/>
        </w:rPr>
        <w:t> (Primula farinosa)</w:t>
      </w:r>
    </w:p>
    <w:p w14:paraId="3B0BF69B" w14:textId="143542F0" w:rsidR="00133E17" w:rsidRPr="006876C0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6876C0">
        <w:rPr>
          <w:rFonts w:ascii="Georgia" w:hAnsi="Georgia"/>
          <w:sz w:val="20"/>
          <w:szCs w:val="20"/>
          <w:lang w:val="en-US"/>
        </w:rPr>
        <w:t>Mose</w:t>
      </w:r>
      <w:ins w:id="79" w:author="Peter Kyvsgaard" w:date="2025-05-16T10:43:00Z">
        <w:r w:rsidR="009E6DD8" w:rsidRPr="006876C0">
          <w:rPr>
            <w:rFonts w:ascii="Georgia" w:hAnsi="Georgia"/>
            <w:sz w:val="20"/>
            <w:szCs w:val="20"/>
            <w:lang w:val="en-US"/>
          </w:rPr>
          <w:t>p</w:t>
        </w:r>
      </w:ins>
      <w:del w:id="80" w:author="Peter Kyvsgaard" w:date="2025-05-16T10:43:00Z">
        <w:r w:rsidRPr="006876C0" w:rsidDel="009E6DD8">
          <w:rPr>
            <w:rFonts w:ascii="Georgia" w:hAnsi="Georgia"/>
            <w:sz w:val="20"/>
            <w:szCs w:val="20"/>
            <w:lang w:val="en-US"/>
          </w:rPr>
          <w:delText>-P</w:delText>
        </w:r>
      </w:del>
      <w:r w:rsidRPr="006876C0">
        <w:rPr>
          <w:rFonts w:ascii="Georgia" w:hAnsi="Georgia"/>
          <w:sz w:val="20"/>
          <w:szCs w:val="20"/>
          <w:lang w:val="en-US"/>
        </w:rPr>
        <w:t>ost</w:t>
      </w:r>
      <w:proofErr w:type="spellEnd"/>
      <w:r w:rsidRPr="006876C0">
        <w:rPr>
          <w:rFonts w:ascii="Georgia" w:hAnsi="Georgia"/>
          <w:sz w:val="20"/>
          <w:szCs w:val="20"/>
          <w:lang w:val="en-US"/>
        </w:rPr>
        <w:t> </w:t>
      </w:r>
      <w:r w:rsidRPr="006876C0">
        <w:rPr>
          <w:rFonts w:ascii="Georgia" w:hAnsi="Georgia"/>
          <w:i/>
          <w:iCs/>
          <w:sz w:val="20"/>
          <w:szCs w:val="20"/>
          <w:lang w:val="en-US"/>
        </w:rPr>
        <w:t>(</w:t>
      </w:r>
      <w:ins w:id="81" w:author="Johanna av Skardi Bøggild" w:date="2025-05-13T13:33:00Z">
        <w:r w:rsidR="00D858F8" w:rsidRPr="006876C0">
          <w:rPr>
            <w:rFonts w:ascii="Georgia" w:hAnsi="Georgia"/>
            <w:i/>
            <w:iCs/>
            <w:sz w:val="20"/>
            <w:szCs w:val="20"/>
            <w:lang w:val="en-US"/>
          </w:rPr>
          <w:t xml:space="preserve">Rhododendron </w:t>
        </w:r>
        <w:proofErr w:type="spellStart"/>
        <w:r w:rsidR="00D858F8" w:rsidRPr="006876C0">
          <w:rPr>
            <w:rFonts w:ascii="Georgia" w:hAnsi="Georgia"/>
            <w:i/>
            <w:iCs/>
            <w:sz w:val="20"/>
            <w:szCs w:val="20"/>
            <w:lang w:val="en-US"/>
          </w:rPr>
          <w:t>tomentosum</w:t>
        </w:r>
      </w:ins>
      <w:proofErr w:type="spellEnd"/>
      <w:del w:id="82" w:author="Johanna av Skardi Bøggild" w:date="2025-05-13T13:33:00Z">
        <w:r w:rsidRPr="006876C0" w:rsidDel="00D858F8">
          <w:rPr>
            <w:rFonts w:ascii="Georgia" w:hAnsi="Georgia"/>
            <w:i/>
            <w:iCs/>
            <w:sz w:val="20"/>
            <w:szCs w:val="20"/>
            <w:lang w:val="en-US"/>
          </w:rPr>
          <w:delText>Ledum palustre</w:delText>
        </w:r>
      </w:del>
      <w:r w:rsidRPr="006876C0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55006209" w14:textId="77777777" w:rsidR="00133E17" w:rsidRPr="00E97BE9" w:rsidRDefault="00133E17" w:rsidP="00133E17">
      <w:pPr>
        <w:rPr>
          <w:rFonts w:ascii="Georgia" w:hAnsi="Georgia"/>
          <w:sz w:val="20"/>
          <w:szCs w:val="20"/>
        </w:rPr>
      </w:pPr>
      <w:r w:rsidRPr="00E97BE9">
        <w:rPr>
          <w:rFonts w:ascii="Georgia" w:hAnsi="Georgia"/>
          <w:sz w:val="20"/>
          <w:szCs w:val="20"/>
        </w:rPr>
        <w:t>Skotsk lostilk </w:t>
      </w:r>
      <w:r w:rsidRPr="00E97BE9">
        <w:rPr>
          <w:rFonts w:ascii="Georgia" w:hAnsi="Georgia"/>
          <w:i/>
          <w:iCs/>
          <w:sz w:val="20"/>
          <w:szCs w:val="20"/>
        </w:rPr>
        <w:t>(Ligus</w:t>
      </w:r>
      <w:bookmarkStart w:id="83" w:name="_GoBack"/>
      <w:bookmarkEnd w:id="83"/>
      <w:r w:rsidRPr="00E97BE9">
        <w:rPr>
          <w:rFonts w:ascii="Georgia" w:hAnsi="Georgia"/>
          <w:i/>
          <w:iCs/>
          <w:sz w:val="20"/>
          <w:szCs w:val="20"/>
        </w:rPr>
        <w:t>ticum scoticum)</w:t>
      </w:r>
    </w:p>
    <w:p w14:paraId="7BDAEC7C" w14:textId="06E3712F" w:rsidR="00B61C63" w:rsidRPr="002A2465" w:rsidDel="002A2465" w:rsidRDefault="00133E17" w:rsidP="00133E17">
      <w:pPr>
        <w:rPr>
          <w:del w:id="84" w:author="Johanna av Skardi Bøggild" w:date="2025-05-22T11:41:00Z"/>
          <w:rFonts w:ascii="Georgia" w:hAnsi="Georgia"/>
          <w:i/>
          <w:iCs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Storblomstret brunelle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Prunella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grandiflora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F1DDC66" w14:textId="0D4FFE34" w:rsidR="009F04DD" w:rsidRPr="006876C0" w:rsidRDefault="00133E17">
      <w:pPr>
        <w:rPr>
          <w:ins w:id="85" w:author="Johanna av Skardi Bøggild" w:date="2025-05-15T10:22:00Z"/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Vår-kobjælde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Pulsatilla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vernalis)</w:t>
      </w:r>
      <w:bookmarkEnd w:id="0"/>
      <w:r w:rsidR="00BA13F7" w:rsidRPr="00D01E5C">
        <w:rPr>
          <w:rFonts w:ascii="Georgia" w:hAnsi="Georgia"/>
          <w:iCs/>
        </w:rPr>
        <w:t>«</w:t>
      </w:r>
      <w:ins w:id="86" w:author="Johanna av Skardi Bøggild" w:date="2025-05-15T10:22:00Z">
        <w:r w:rsidR="009F04DD">
          <w:rPr>
            <w:rFonts w:ascii="Georgia" w:hAnsi="Georgia"/>
            <w:b/>
            <w:bCs/>
            <w:sz w:val="20"/>
            <w:szCs w:val="20"/>
          </w:rPr>
          <w:br w:type="page"/>
        </w:r>
      </w:ins>
    </w:p>
    <w:p w14:paraId="77652304" w14:textId="5CCE19E9" w:rsidR="00BA13F7" w:rsidRDefault="00133E17" w:rsidP="004E42E7">
      <w:pPr>
        <w:jc w:val="right"/>
        <w:rPr>
          <w:rFonts w:ascii="Georgia" w:hAnsi="Georgia"/>
          <w:b/>
          <w:bCs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lastRenderedPageBreak/>
        <w:t xml:space="preserve">Bilag </w:t>
      </w:r>
      <w:r w:rsidR="00BA13F7">
        <w:rPr>
          <w:rFonts w:ascii="Georgia" w:hAnsi="Georgia"/>
          <w:b/>
          <w:bCs/>
          <w:sz w:val="20"/>
          <w:szCs w:val="20"/>
        </w:rPr>
        <w:t>3</w:t>
      </w:r>
    </w:p>
    <w:p w14:paraId="2B7D66FC" w14:textId="41A5633C" w:rsidR="009F04DD" w:rsidRDefault="004E42E7" w:rsidP="004E42E7">
      <w:pPr>
        <w:jc w:val="right"/>
        <w:rPr>
          <w:ins w:id="87" w:author="Johanna av Skardi Bøggild" w:date="2025-05-15T10:22:00Z"/>
          <w:rFonts w:ascii="Georgia" w:hAnsi="Georgia"/>
          <w:b/>
          <w:bCs/>
          <w:sz w:val="20"/>
          <w:szCs w:val="20"/>
        </w:rPr>
      </w:pPr>
      <w:r w:rsidRPr="00D01E5C">
        <w:rPr>
          <w:rFonts w:ascii="Georgia" w:hAnsi="Georgia"/>
          <w:iCs/>
        </w:rPr>
        <w:t>»</w:t>
      </w:r>
      <w:r w:rsidR="00BA13F7">
        <w:rPr>
          <w:rFonts w:ascii="Georgia" w:hAnsi="Georgia"/>
          <w:b/>
          <w:bCs/>
          <w:sz w:val="20"/>
          <w:szCs w:val="20"/>
        </w:rPr>
        <w:t>Bilag 5</w:t>
      </w:r>
    </w:p>
    <w:p w14:paraId="7D2D0E91" w14:textId="25A17514" w:rsidR="00133E17" w:rsidRPr="00133E17" w:rsidRDefault="00133E17" w:rsidP="00133E17">
      <w:pPr>
        <w:rPr>
          <w:rFonts w:ascii="Georgia" w:hAnsi="Georgia"/>
          <w:b/>
          <w:bCs/>
          <w:sz w:val="20"/>
          <w:szCs w:val="20"/>
        </w:rPr>
      </w:pPr>
      <w:bookmarkStart w:id="88" w:name="_Hlk198292813"/>
      <w:r w:rsidRPr="00133E17">
        <w:rPr>
          <w:rFonts w:ascii="Georgia" w:hAnsi="Georgia"/>
          <w:b/>
          <w:bCs/>
          <w:sz w:val="20"/>
          <w:szCs w:val="20"/>
        </w:rPr>
        <w:t>Pattedyr og fugle, der ikke må konserveres, hvis de stammer fra den danske natur</w:t>
      </w:r>
    </w:p>
    <w:p w14:paraId="4494C351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b/>
          <w:bCs/>
          <w:sz w:val="20"/>
          <w:szCs w:val="20"/>
          <w:lang w:val="en-US"/>
        </w:rPr>
        <w:t>Pattedyr</w:t>
      </w:r>
      <w:proofErr w:type="spellEnd"/>
    </w:p>
    <w:p w14:paraId="1A15D0F8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Birkemus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Sicista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betulina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51FE8C11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Hasselmus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Muscardinus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avellanarius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2D50371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Hvaler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Cetacea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95DB801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Odder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B68F1F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Småflagermus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Microchiroptera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2417E827" w14:textId="77777777" w:rsidR="00133E17" w:rsidRPr="00133E17" w:rsidDel="00C778EF" w:rsidRDefault="00133E17" w:rsidP="00133E17">
      <w:pPr>
        <w:rPr>
          <w:del w:id="89" w:author="Johanna av Skardi Bøggild" w:date="2025-04-10T16:04:00Z"/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Ulv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Canis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lupus)</w:t>
      </w:r>
    </w:p>
    <w:p w14:paraId="4431DBF6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Bæver </w:t>
      </w:r>
      <w:r w:rsidRPr="00133E17">
        <w:rPr>
          <w:rFonts w:ascii="Georgia" w:hAnsi="Georgia"/>
          <w:i/>
          <w:iCs/>
          <w:sz w:val="20"/>
          <w:szCs w:val="20"/>
        </w:rPr>
        <w:t>(Castor fiber)</w:t>
      </w:r>
    </w:p>
    <w:p w14:paraId="47D04442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Fugle</w:t>
      </w:r>
    </w:p>
    <w:p w14:paraId="1BD7744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Rovfugle:</w:t>
      </w:r>
    </w:p>
    <w:p w14:paraId="33950C55" w14:textId="77777777" w:rsidR="00133E17" w:rsidRPr="00BD1421" w:rsidRDefault="00133E17" w:rsidP="00133E17">
      <w:pPr>
        <w:rPr>
          <w:rFonts w:ascii="Georgia" w:hAnsi="Georgia"/>
          <w:sz w:val="20"/>
          <w:szCs w:val="20"/>
        </w:rPr>
      </w:pPr>
      <w:r w:rsidRPr="00BD1421">
        <w:rPr>
          <w:rFonts w:ascii="Georgia" w:hAnsi="Georgia"/>
          <w:sz w:val="20"/>
          <w:szCs w:val="20"/>
        </w:rPr>
        <w:t>Blå Kærhøg</w:t>
      </w:r>
      <w:r w:rsidRPr="00BD1421">
        <w:rPr>
          <w:rFonts w:ascii="Georgia" w:hAnsi="Georgia"/>
          <w:i/>
          <w:iCs/>
          <w:sz w:val="20"/>
          <w:szCs w:val="20"/>
        </w:rPr>
        <w:t xml:space="preserve"> (Circus </w:t>
      </w:r>
      <w:proofErr w:type="spellStart"/>
      <w:r w:rsidRPr="00BD1421">
        <w:rPr>
          <w:rFonts w:ascii="Georgia" w:hAnsi="Georgia"/>
          <w:i/>
          <w:iCs/>
          <w:sz w:val="20"/>
          <w:szCs w:val="20"/>
        </w:rPr>
        <w:t>cyaneus</w:t>
      </w:r>
      <w:proofErr w:type="spellEnd"/>
      <w:r w:rsidRPr="00BD1421">
        <w:rPr>
          <w:rFonts w:ascii="Georgia" w:hAnsi="Georgia"/>
          <w:i/>
          <w:iCs/>
          <w:sz w:val="20"/>
          <w:szCs w:val="20"/>
        </w:rPr>
        <w:t>)</w:t>
      </w:r>
    </w:p>
    <w:p w14:paraId="7806DD5C" w14:textId="42348D34" w:rsidR="00133E17" w:rsidRPr="00BD1421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BD1421">
        <w:rPr>
          <w:rFonts w:ascii="Georgia" w:hAnsi="Georgia"/>
          <w:sz w:val="20"/>
          <w:szCs w:val="20"/>
        </w:rPr>
        <w:t>Dværgfalk</w:t>
      </w:r>
      <w:proofErr w:type="spellEnd"/>
      <w:r w:rsidRPr="00BD1421">
        <w:rPr>
          <w:rFonts w:ascii="Georgia" w:hAnsi="Georgia"/>
          <w:sz w:val="20"/>
          <w:szCs w:val="20"/>
        </w:rPr>
        <w:t> </w:t>
      </w:r>
      <w:r w:rsidRPr="00BD1421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BD1421">
        <w:rPr>
          <w:rFonts w:ascii="Georgia" w:hAnsi="Georgia"/>
          <w:i/>
          <w:iCs/>
          <w:sz w:val="20"/>
          <w:szCs w:val="20"/>
        </w:rPr>
        <w:t>Falco</w:t>
      </w:r>
      <w:proofErr w:type="spellEnd"/>
      <w:del w:id="90" w:author="Johanna av Skardi Bøggild" w:date="2025-05-13T13:35:00Z">
        <w:r w:rsidRPr="00BD1421" w:rsidDel="00D858F8">
          <w:rPr>
            <w:rFonts w:ascii="Georgia" w:hAnsi="Georgia"/>
            <w:i/>
            <w:iCs/>
            <w:sz w:val="20"/>
            <w:szCs w:val="20"/>
          </w:rPr>
          <w:delText>n</w:delText>
        </w:r>
      </w:del>
      <w:r w:rsidRPr="00BD1421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BD1421">
        <w:rPr>
          <w:rFonts w:ascii="Georgia" w:hAnsi="Georgia"/>
          <w:i/>
          <w:iCs/>
          <w:sz w:val="20"/>
          <w:szCs w:val="20"/>
        </w:rPr>
        <w:t>columbarius</w:t>
      </w:r>
      <w:proofErr w:type="spellEnd"/>
      <w:r w:rsidRPr="00BD1421">
        <w:rPr>
          <w:rFonts w:ascii="Georgia" w:hAnsi="Georgia"/>
          <w:i/>
          <w:iCs/>
          <w:sz w:val="20"/>
          <w:szCs w:val="20"/>
        </w:rPr>
        <w:t>)</w:t>
      </w:r>
    </w:p>
    <w:p w14:paraId="3A67136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Fiskeørn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Pandion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haliaetus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F5F149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Havørn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Haliaeetus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albicilla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DA54F4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Hedehøg </w:t>
      </w:r>
      <w:r w:rsidRPr="00133E17">
        <w:rPr>
          <w:rFonts w:ascii="Georgia" w:hAnsi="Georgia"/>
          <w:i/>
          <w:iCs/>
          <w:sz w:val="20"/>
          <w:szCs w:val="20"/>
        </w:rPr>
        <w:t xml:space="preserve">(Circus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pygargus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9DF24A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Jagtfalk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Falco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rusticolus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08D9D3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Kongeørn</w:t>
      </w:r>
      <w:r w:rsidRPr="00133E17">
        <w:rPr>
          <w:rFonts w:ascii="Georgia" w:hAnsi="Georgia"/>
          <w:i/>
          <w:iCs/>
          <w:sz w:val="20"/>
          <w:szCs w:val="20"/>
        </w:rPr>
        <w:t xml:space="preserve"> (Aquila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chrysaetos</w:t>
      </w:r>
      <w:proofErr w:type="spellEnd"/>
    </w:p>
    <w:p w14:paraId="43D52790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Kirkeugle</w:t>
      </w:r>
      <w:proofErr w:type="spellEnd"/>
      <w:r w:rsidRPr="00133E17">
        <w:rPr>
          <w:rFonts w:ascii="Georgia" w:hAnsi="Georgia"/>
          <w:sz w:val="20"/>
          <w:szCs w:val="20"/>
          <w:lang w:val="en-US"/>
        </w:rPr>
        <w:t>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(Athene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noctua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635B9E52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Mosehornugle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Asio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flammeus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4CD595E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Lærkefalk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Falco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subbuteo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8E521F4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Rød glente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Milvus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milvus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9544F5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Stor hornugle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Bubo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bubo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275150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Slangeørn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Circaetus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gallicus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0B36AA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Vandrefalk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Falco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peregrinus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E0F77B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i/>
          <w:iCs/>
          <w:sz w:val="20"/>
          <w:szCs w:val="20"/>
        </w:rPr>
        <w:t>Andre fugle:</w:t>
      </w:r>
    </w:p>
    <w:p w14:paraId="5270624C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Biæder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Merops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apiaster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3C77EE01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lastRenderedPageBreak/>
        <w:t>Ellekrage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Coracias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garrulus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5FF26185" w14:textId="6DD3898B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Dværgterne</w:t>
      </w:r>
      <w:proofErr w:type="spellEnd"/>
      <w:r w:rsidRPr="00133E17">
        <w:rPr>
          <w:rFonts w:ascii="Georgia" w:hAnsi="Georgia"/>
          <w:sz w:val="20"/>
          <w:szCs w:val="20"/>
        </w:rPr>
        <w:t>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Stern</w:t>
      </w:r>
      <w:ins w:id="91" w:author="Johanna av Skardi Bøggild" w:date="2025-05-13T13:35:00Z">
        <w:r w:rsidR="00D858F8">
          <w:rPr>
            <w:rFonts w:ascii="Georgia" w:hAnsi="Georgia"/>
            <w:i/>
            <w:iCs/>
            <w:sz w:val="20"/>
            <w:szCs w:val="20"/>
          </w:rPr>
          <w:t>ul</w:t>
        </w:r>
      </w:ins>
      <w:r w:rsidRPr="00133E17">
        <w:rPr>
          <w:rFonts w:ascii="Georgia" w:hAnsi="Georgia"/>
          <w:i/>
          <w:iCs/>
          <w:sz w:val="20"/>
          <w:szCs w:val="20"/>
        </w:rPr>
        <w:t>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albifrons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0941E41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Hvid</w:t>
      </w:r>
      <w:proofErr w:type="spellEnd"/>
      <w:r w:rsidRPr="00133E17">
        <w:rPr>
          <w:rFonts w:ascii="Georgia" w:hAnsi="Georgia"/>
          <w:sz w:val="20"/>
          <w:szCs w:val="20"/>
          <w:lang w:val="en-US"/>
        </w:rPr>
        <w:t xml:space="preserve"> stork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(Ciconia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ciconia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7D5995E0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Hærfugl</w:t>
      </w:r>
      <w:proofErr w:type="spellEnd"/>
      <w:r w:rsidRPr="00133E17">
        <w:rPr>
          <w:rFonts w:ascii="Georgia" w:hAnsi="Georgia"/>
          <w:sz w:val="20"/>
          <w:szCs w:val="20"/>
          <w:lang w:val="en-US"/>
        </w:rPr>
        <w:t>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(Upupa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epops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70D7B2B9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Høgesanger </w:t>
      </w:r>
      <w:r w:rsidRPr="00133E17">
        <w:rPr>
          <w:rFonts w:ascii="Georgia" w:hAnsi="Georgia"/>
          <w:i/>
          <w:iCs/>
          <w:sz w:val="20"/>
          <w:szCs w:val="20"/>
        </w:rPr>
        <w:t xml:space="preserve">(Sylvia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nisoria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DF06942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Rørdrum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Botaurus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stellaris)</w:t>
      </w:r>
    </w:p>
    <w:p w14:paraId="2B02BACE" w14:textId="4E36071D" w:rsidR="00133E17" w:rsidRPr="00BD1421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BD1421">
        <w:rPr>
          <w:rFonts w:ascii="Georgia" w:hAnsi="Georgia"/>
          <w:sz w:val="20"/>
          <w:szCs w:val="20"/>
          <w:lang w:val="en-US"/>
        </w:rPr>
        <w:t>Sandterne</w:t>
      </w:r>
      <w:proofErr w:type="spellEnd"/>
      <w:r w:rsidRPr="00BD1421">
        <w:rPr>
          <w:rFonts w:ascii="Georgia" w:hAnsi="Georgia"/>
          <w:sz w:val="20"/>
          <w:szCs w:val="20"/>
          <w:lang w:val="en-US"/>
        </w:rPr>
        <w:t> </w:t>
      </w:r>
      <w:r w:rsidRPr="00BD1421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ins w:id="92" w:author="Johanna av Skardi Bøggild" w:date="2025-05-13T13:36:00Z">
        <w:r w:rsidR="00D858F8" w:rsidRPr="00D858F8">
          <w:rPr>
            <w:rFonts w:ascii="Georgia" w:hAnsi="Georgia"/>
            <w:i/>
            <w:iCs/>
            <w:sz w:val="20"/>
            <w:szCs w:val="20"/>
            <w:lang w:val="en-US"/>
          </w:rPr>
          <w:t>Gelochelidon</w:t>
        </w:r>
      </w:ins>
      <w:proofErr w:type="spellEnd"/>
      <w:del w:id="93" w:author="Johanna av Skardi Bøggild" w:date="2025-05-13T13:36:00Z">
        <w:r w:rsidRPr="00BD1421" w:rsidDel="00D858F8">
          <w:rPr>
            <w:rFonts w:ascii="Georgia" w:hAnsi="Georgia"/>
            <w:i/>
            <w:iCs/>
            <w:sz w:val="20"/>
            <w:szCs w:val="20"/>
            <w:lang w:val="en-US"/>
          </w:rPr>
          <w:delText>Sterna</w:delText>
        </w:r>
      </w:del>
      <w:r w:rsidRPr="00BD1421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nilotica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22C542A9" w14:textId="77777777" w:rsidR="00133E17" w:rsidRPr="00BD1421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BD1421">
        <w:rPr>
          <w:rFonts w:ascii="Georgia" w:hAnsi="Georgia"/>
          <w:sz w:val="20"/>
          <w:szCs w:val="20"/>
          <w:lang w:val="en-US"/>
        </w:rPr>
        <w:t>Sortterne</w:t>
      </w:r>
      <w:proofErr w:type="spellEnd"/>
      <w:r w:rsidRPr="00BD1421">
        <w:rPr>
          <w:rFonts w:ascii="Georgia" w:hAnsi="Georgia"/>
          <w:sz w:val="20"/>
          <w:szCs w:val="20"/>
          <w:lang w:val="en-US"/>
        </w:rPr>
        <w:t> </w:t>
      </w:r>
      <w:r w:rsidRPr="00BD1421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Chilidonias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niger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049B0E5C" w14:textId="51A02496" w:rsidR="00133E17" w:rsidRPr="00BD1421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BD1421">
        <w:rPr>
          <w:rFonts w:ascii="Georgia" w:hAnsi="Georgia"/>
          <w:sz w:val="20"/>
          <w:szCs w:val="20"/>
          <w:lang w:val="en-US"/>
        </w:rPr>
        <w:t>Skestork</w:t>
      </w:r>
      <w:proofErr w:type="spellEnd"/>
      <w:r w:rsidRPr="00BD1421">
        <w:rPr>
          <w:rFonts w:ascii="Georgia" w:hAnsi="Georgia"/>
          <w:sz w:val="20"/>
          <w:szCs w:val="20"/>
          <w:lang w:val="en-US"/>
        </w:rPr>
        <w:t> </w:t>
      </w:r>
      <w:r w:rsidRPr="00BD1421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Platalea</w:t>
      </w:r>
      <w:proofErr w:type="spellEnd"/>
      <w:ins w:id="94" w:author="Johanna av Skardi Bøggild" w:date="2025-05-13T13:36:00Z">
        <w:r w:rsidR="00D858F8" w:rsidRPr="00BD1421">
          <w:rPr>
            <w:rFonts w:ascii="Georgia" w:hAnsi="Georgia"/>
            <w:i/>
            <w:iCs/>
            <w:sz w:val="20"/>
            <w:szCs w:val="20"/>
            <w:lang w:val="en-US"/>
          </w:rPr>
          <w:t xml:space="preserve"> </w:t>
        </w:r>
        <w:proofErr w:type="spellStart"/>
        <w:r w:rsidR="00D858F8" w:rsidRPr="00D858F8">
          <w:rPr>
            <w:rFonts w:ascii="Georgia" w:hAnsi="Georgia"/>
            <w:i/>
            <w:iCs/>
            <w:sz w:val="20"/>
            <w:szCs w:val="20"/>
            <w:lang w:val="en-US"/>
          </w:rPr>
          <w:t>leucorodia</w:t>
        </w:r>
      </w:ins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4B82A56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Sort stork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Ciconia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nigra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E10534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Tinksmed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Tringa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glareola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357DC7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Trane</w:t>
      </w:r>
      <w:r w:rsidRPr="00133E17">
        <w:rPr>
          <w:rFonts w:ascii="Georgia" w:hAnsi="Georgia"/>
          <w:i/>
          <w:iCs/>
          <w:sz w:val="20"/>
          <w:szCs w:val="20"/>
        </w:rPr>
        <w:t> (Grus grus)</w:t>
      </w:r>
    </w:p>
    <w:p w14:paraId="5CB12C2D" w14:textId="7A207858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Pirol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Oriolus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oriolus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  <w:r w:rsidR="004E42E7" w:rsidRPr="00D01E5C">
        <w:rPr>
          <w:rFonts w:ascii="Georgia" w:hAnsi="Georgia"/>
          <w:iCs/>
        </w:rPr>
        <w:t>«</w:t>
      </w:r>
    </w:p>
    <w:p w14:paraId="13F8929E" w14:textId="00DCD0D0" w:rsidR="00133E17" w:rsidRPr="00133E17" w:rsidRDefault="00133E17" w:rsidP="00133E17">
      <w:pPr>
        <w:rPr>
          <w:rFonts w:ascii="Georgia" w:hAnsi="Georgia"/>
          <w:sz w:val="20"/>
          <w:szCs w:val="20"/>
        </w:rPr>
      </w:pPr>
    </w:p>
    <w:p w14:paraId="0D6C541C" w14:textId="77777777" w:rsidR="009F04DD" w:rsidRDefault="009F04DD">
      <w:pPr>
        <w:rPr>
          <w:ins w:id="95" w:author="Johanna av Skardi Bøggild" w:date="2025-05-15T10:22:00Z"/>
          <w:rFonts w:ascii="Georgia" w:hAnsi="Georgia"/>
          <w:b/>
          <w:bCs/>
          <w:sz w:val="20"/>
          <w:szCs w:val="20"/>
        </w:rPr>
      </w:pPr>
      <w:ins w:id="96" w:author="Johanna av Skardi Bøggild" w:date="2025-05-15T10:22:00Z">
        <w:r>
          <w:rPr>
            <w:rFonts w:ascii="Georgia" w:hAnsi="Georgia"/>
            <w:b/>
            <w:bCs/>
            <w:sz w:val="20"/>
            <w:szCs w:val="20"/>
          </w:rPr>
          <w:br w:type="page"/>
        </w:r>
      </w:ins>
    </w:p>
    <w:p w14:paraId="382F4FF1" w14:textId="0E6764F1" w:rsidR="004E42E7" w:rsidRDefault="004E42E7" w:rsidP="004E42E7">
      <w:pPr>
        <w:jc w:val="right"/>
        <w:rPr>
          <w:rFonts w:ascii="Georgia" w:hAnsi="Georgia"/>
          <w:b/>
          <w:bCs/>
          <w:sz w:val="20"/>
          <w:szCs w:val="20"/>
        </w:rPr>
      </w:pPr>
      <w:r>
        <w:rPr>
          <w:rFonts w:ascii="Georgia" w:hAnsi="Georgia"/>
          <w:b/>
          <w:bCs/>
          <w:sz w:val="20"/>
          <w:szCs w:val="20"/>
        </w:rPr>
        <w:lastRenderedPageBreak/>
        <w:t>Bilag 4</w:t>
      </w:r>
    </w:p>
    <w:p w14:paraId="421D69D3" w14:textId="34D4F7B5" w:rsidR="00133E17" w:rsidRPr="00133E17" w:rsidRDefault="004E42E7" w:rsidP="004E42E7">
      <w:pPr>
        <w:jc w:val="right"/>
        <w:rPr>
          <w:rFonts w:ascii="Georgia" w:hAnsi="Georgia"/>
          <w:b/>
          <w:bCs/>
          <w:sz w:val="20"/>
          <w:szCs w:val="20"/>
        </w:rPr>
      </w:pPr>
      <w:r w:rsidRPr="00D01E5C">
        <w:rPr>
          <w:rFonts w:ascii="Georgia" w:hAnsi="Georgia"/>
          <w:iCs/>
        </w:rPr>
        <w:t>»</w:t>
      </w:r>
      <w:r w:rsidR="00133E17" w:rsidRPr="00133E17">
        <w:rPr>
          <w:rFonts w:ascii="Georgia" w:hAnsi="Georgia"/>
          <w:b/>
          <w:bCs/>
          <w:sz w:val="20"/>
          <w:szCs w:val="20"/>
        </w:rPr>
        <w:t>Bilag 6</w:t>
      </w:r>
    </w:p>
    <w:p w14:paraId="7D71A6DB" w14:textId="4C103A82" w:rsidR="00133E17" w:rsidRPr="00133E17" w:rsidRDefault="00133E17" w:rsidP="00133E17">
      <w:pPr>
        <w:rPr>
          <w:rFonts w:ascii="Georgia" w:hAnsi="Georgia"/>
          <w:b/>
          <w:bCs/>
          <w:sz w:val="20"/>
          <w:szCs w:val="20"/>
        </w:rPr>
      </w:pPr>
      <w:r w:rsidRPr="00133E17">
        <w:rPr>
          <w:rFonts w:ascii="Georgia" w:hAnsi="Georgia"/>
          <w:b/>
          <w:bCs/>
          <w:sz w:val="20"/>
          <w:szCs w:val="20"/>
        </w:rPr>
        <w:t>Arter, der kun må plejes af en person eller virksomhed, der er bemyndiget i medfør af § 30, stk. 1, hvis de findes tilskadekomne eller som nødstedt yngel, jf. § 30, stk. 3</w:t>
      </w:r>
    </w:p>
    <w:p w14:paraId="0C1B0C48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Bæver</w:t>
      </w:r>
      <w:r w:rsidRPr="00133E17">
        <w:rPr>
          <w:rFonts w:ascii="Georgia" w:hAnsi="Georgia"/>
          <w:i/>
          <w:iCs/>
          <w:sz w:val="20"/>
          <w:szCs w:val="20"/>
        </w:rPr>
        <w:t> (Castor fiber)</w:t>
      </w:r>
    </w:p>
    <w:p w14:paraId="04B2EF3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Flagermus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Chiroptera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.),</w:t>
      </w:r>
      <w:r w:rsidRPr="00133E17">
        <w:rPr>
          <w:rFonts w:ascii="Georgia" w:hAnsi="Georgia"/>
          <w:sz w:val="20"/>
          <w:szCs w:val="20"/>
        </w:rPr>
        <w:t> alle arter</w:t>
      </w:r>
    </w:p>
    <w:p w14:paraId="5F8FC84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Guldsjakal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Canis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aureus)</w:t>
      </w:r>
    </w:p>
    <w:p w14:paraId="2A032795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Hvaler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Cetacea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56124629" w14:textId="08C8F243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 xml:space="preserve">Kalve af krondyr, dådyr og </w:t>
      </w:r>
      <w:proofErr w:type="spellStart"/>
      <w:r w:rsidRPr="00133E17">
        <w:rPr>
          <w:rFonts w:ascii="Georgia" w:hAnsi="Georgia"/>
          <w:sz w:val="20"/>
          <w:szCs w:val="20"/>
        </w:rPr>
        <w:t>sika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Cervus</w:t>
      </w:r>
      <w:proofErr w:type="spellEnd"/>
      <w:ins w:id="97" w:author="Johanna av Skardi Bøggild" w:date="2025-05-13T13:37:00Z">
        <w:r w:rsidR="00D858F8">
          <w:rPr>
            <w:rFonts w:ascii="Georgia" w:hAnsi="Georgia"/>
            <w:i/>
            <w:iCs/>
            <w:sz w:val="20"/>
            <w:szCs w:val="20"/>
          </w:rPr>
          <w:t xml:space="preserve"> </w:t>
        </w:r>
        <w:r w:rsidR="00D858F8" w:rsidRPr="00BD1421">
          <w:rPr>
            <w:rFonts w:ascii="Georgia" w:hAnsi="Georgia"/>
            <w:iCs/>
            <w:sz w:val="20"/>
            <w:szCs w:val="20"/>
          </w:rPr>
          <w:t>og</w:t>
        </w:r>
        <w:r w:rsidR="00D858F8">
          <w:rPr>
            <w:rFonts w:ascii="Georgia" w:hAnsi="Georgia"/>
            <w:i/>
            <w:iCs/>
            <w:sz w:val="20"/>
            <w:szCs w:val="20"/>
          </w:rPr>
          <w:t xml:space="preserve"> </w:t>
        </w:r>
        <w:proofErr w:type="spellStart"/>
        <w:r w:rsidR="00D858F8">
          <w:rPr>
            <w:rFonts w:ascii="Georgia" w:hAnsi="Georgia"/>
            <w:i/>
            <w:iCs/>
            <w:sz w:val="20"/>
            <w:szCs w:val="20"/>
          </w:rPr>
          <w:t>Dama</w:t>
        </w:r>
      </w:ins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61A743B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Lam af rådyr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Capreolus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capreolus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FE9AD0A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Odder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lutra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2A0158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Pindsvin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Erinaceus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europaeus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22678F8D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Sæler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Phocidae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</w:p>
    <w:p w14:paraId="79FAD914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Ulv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Canis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Lupus)</w:t>
      </w:r>
    </w:p>
    <w:p w14:paraId="2766D1B3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r w:rsidRPr="00133E17">
        <w:rPr>
          <w:rFonts w:ascii="Georgia" w:hAnsi="Georgia"/>
          <w:i/>
          <w:iCs/>
          <w:sz w:val="20"/>
          <w:szCs w:val="20"/>
          <w:lang w:val="en-US"/>
        </w:rPr>
        <w:t>Fugle:</w:t>
      </w:r>
    </w:p>
    <w:p w14:paraId="2E877634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Biæder</w:t>
      </w:r>
      <w:proofErr w:type="spellEnd"/>
      <w:r w:rsidRPr="00133E17">
        <w:rPr>
          <w:rFonts w:ascii="Georgia" w:hAnsi="Georgia"/>
          <w:sz w:val="20"/>
          <w:szCs w:val="20"/>
          <w:lang w:val="en-US"/>
        </w:rPr>
        <w:t>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Merops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apiaster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1DCE68E2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Ellekrage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 (Coracias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garrulus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129A5E3A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Engsnarre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 (Crex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crex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471D8C6B" w14:textId="77777777" w:rsidR="00133E17" w:rsidRPr="00BD1421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BD1421">
        <w:rPr>
          <w:rFonts w:ascii="Georgia" w:hAnsi="Georgia"/>
          <w:sz w:val="20"/>
          <w:szCs w:val="20"/>
          <w:lang w:val="en-US"/>
        </w:rPr>
        <w:t>Hærfugl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 xml:space="preserve"> (Upupa 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epops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53A0CB4C" w14:textId="731D6F97" w:rsidR="00133E17" w:rsidRPr="00BD1421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BD1421">
        <w:rPr>
          <w:rFonts w:ascii="Georgia" w:hAnsi="Georgia"/>
          <w:sz w:val="20"/>
          <w:szCs w:val="20"/>
          <w:lang w:val="en-US"/>
        </w:rPr>
        <w:t>Høgesanger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 (</w:t>
      </w:r>
      <w:proofErr w:type="spellStart"/>
      <w:ins w:id="98" w:author="Johanna av Skardi Bøggild" w:date="2025-05-13T13:40:00Z">
        <w:r w:rsidR="00D858F8" w:rsidRPr="00D858F8">
          <w:rPr>
            <w:rFonts w:ascii="Georgia" w:hAnsi="Georgia"/>
            <w:i/>
            <w:iCs/>
            <w:sz w:val="20"/>
            <w:szCs w:val="20"/>
            <w:lang w:val="en-US"/>
          </w:rPr>
          <w:t>Curruca</w:t>
        </w:r>
      </w:ins>
      <w:proofErr w:type="spellEnd"/>
      <w:del w:id="99" w:author="Johanna av Skardi Bøggild" w:date="2025-05-13T13:40:00Z">
        <w:r w:rsidRPr="00BD1421" w:rsidDel="00D858F8">
          <w:rPr>
            <w:rFonts w:ascii="Georgia" w:hAnsi="Georgia"/>
            <w:i/>
            <w:iCs/>
            <w:sz w:val="20"/>
            <w:szCs w:val="20"/>
            <w:lang w:val="en-US"/>
          </w:rPr>
          <w:delText>Sylvia</w:delText>
        </w:r>
      </w:del>
      <w:r w:rsidRPr="00BD1421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BD1421">
        <w:rPr>
          <w:rFonts w:ascii="Georgia" w:hAnsi="Georgia"/>
          <w:i/>
          <w:iCs/>
          <w:sz w:val="20"/>
          <w:szCs w:val="20"/>
          <w:lang w:val="en-US"/>
        </w:rPr>
        <w:t>nisoria</w:t>
      </w:r>
      <w:proofErr w:type="spellEnd"/>
      <w:r w:rsidRPr="00BD1421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5AA40810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Hvid stork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Ciconia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ciconia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1D62567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Hvidbrystet præstekrave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Charadrius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alexandrinus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6F65C738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Isfugl</w:t>
      </w:r>
      <w:proofErr w:type="spellEnd"/>
      <w:r w:rsidRPr="00133E17">
        <w:rPr>
          <w:rFonts w:ascii="Georgia" w:hAnsi="Georgia"/>
          <w:sz w:val="20"/>
          <w:szCs w:val="20"/>
          <w:lang w:val="en-US"/>
        </w:rPr>
        <w:t> </w:t>
      </w:r>
      <w:r w:rsidRPr="00133E17">
        <w:rPr>
          <w:rFonts w:ascii="Georgia" w:hAnsi="Georgia"/>
          <w:i/>
          <w:iCs/>
          <w:sz w:val="20"/>
          <w:szCs w:val="20"/>
          <w:lang w:val="en-US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Alcedo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atthis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2E989147" w14:textId="77777777" w:rsidR="00133E17" w:rsidRPr="00133E17" w:rsidRDefault="00133E17" w:rsidP="00133E17">
      <w:pPr>
        <w:rPr>
          <w:rFonts w:ascii="Georgia" w:hAnsi="Georgia"/>
          <w:sz w:val="20"/>
          <w:szCs w:val="20"/>
          <w:lang w:val="en-US"/>
        </w:rPr>
      </w:pPr>
      <w:proofErr w:type="spellStart"/>
      <w:r w:rsidRPr="00133E17">
        <w:rPr>
          <w:rFonts w:ascii="Georgia" w:hAnsi="Georgia"/>
          <w:sz w:val="20"/>
          <w:szCs w:val="20"/>
          <w:lang w:val="en-US"/>
        </w:rPr>
        <w:t>Rørdrum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 xml:space="preserve"> (Botaurus </w:t>
      </w:r>
      <w:proofErr w:type="spellStart"/>
      <w:r w:rsidRPr="00133E17">
        <w:rPr>
          <w:rFonts w:ascii="Georgia" w:hAnsi="Georgia"/>
          <w:i/>
          <w:iCs/>
          <w:sz w:val="20"/>
          <w:szCs w:val="20"/>
          <w:lang w:val="en-US"/>
        </w:rPr>
        <w:t>stellaris</w:t>
      </w:r>
      <w:proofErr w:type="spellEnd"/>
      <w:r w:rsidRPr="00133E17">
        <w:rPr>
          <w:rFonts w:ascii="Georgia" w:hAnsi="Georgia"/>
          <w:i/>
          <w:iCs/>
          <w:sz w:val="20"/>
          <w:szCs w:val="20"/>
          <w:lang w:val="en-US"/>
        </w:rPr>
        <w:t>)</w:t>
      </w:r>
    </w:p>
    <w:p w14:paraId="2E0A13DB" w14:textId="5B026DE6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Rovfugle </w:t>
      </w:r>
      <w:r w:rsidRPr="00133E17">
        <w:rPr>
          <w:rFonts w:ascii="Georgia" w:hAnsi="Georgia"/>
          <w:i/>
          <w:iCs/>
          <w:sz w:val="20"/>
          <w:szCs w:val="20"/>
        </w:rPr>
        <w:t>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Accipitriformes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</w:t>
      </w:r>
      <w:ins w:id="100" w:author="Johanna av Skardi Bøggild" w:date="2025-05-13T13:40:00Z">
        <w:r w:rsidR="00D858F8">
          <w:rPr>
            <w:rFonts w:ascii="Georgia" w:hAnsi="Georgia"/>
            <w:i/>
            <w:iCs/>
            <w:sz w:val="20"/>
            <w:szCs w:val="20"/>
          </w:rPr>
          <w:t xml:space="preserve"> </w:t>
        </w:r>
        <w:r w:rsidR="00D858F8">
          <w:rPr>
            <w:rFonts w:ascii="Georgia" w:hAnsi="Georgia"/>
            <w:iCs/>
            <w:sz w:val="20"/>
            <w:szCs w:val="20"/>
          </w:rPr>
          <w:t xml:space="preserve">og </w:t>
        </w:r>
        <w:proofErr w:type="spellStart"/>
        <w:r w:rsidR="005C0E31">
          <w:rPr>
            <w:rFonts w:ascii="Georgia" w:hAnsi="Georgia"/>
            <w:i/>
            <w:iCs/>
            <w:sz w:val="20"/>
            <w:szCs w:val="20"/>
          </w:rPr>
          <w:t>falconiformes</w:t>
        </w:r>
        <w:proofErr w:type="spellEnd"/>
        <w:r w:rsidR="005C0E31">
          <w:rPr>
            <w:rFonts w:ascii="Georgia" w:hAnsi="Georgia"/>
            <w:i/>
            <w:iCs/>
            <w:sz w:val="20"/>
            <w:szCs w:val="20"/>
          </w:rPr>
          <w:t xml:space="preserve"> </w:t>
        </w:r>
        <w:proofErr w:type="spellStart"/>
        <w:r w:rsidR="005C0E31">
          <w:rPr>
            <w:rFonts w:ascii="Georgia" w:hAnsi="Georgia"/>
            <w:i/>
            <w:iCs/>
            <w:sz w:val="20"/>
            <w:szCs w:val="20"/>
          </w:rPr>
          <w:t>spp</w:t>
        </w:r>
      </w:ins>
      <w:proofErr w:type="spellEnd"/>
      <w:ins w:id="101" w:author="Johanna av Skardi Bøggild" w:date="2025-05-13T13:41:00Z">
        <w:r w:rsidR="005C0E31">
          <w:rPr>
            <w:rFonts w:ascii="Georgia" w:hAnsi="Georgia"/>
            <w:i/>
            <w:iCs/>
            <w:sz w:val="20"/>
            <w:szCs w:val="20"/>
          </w:rPr>
          <w:t>.</w:t>
        </w:r>
      </w:ins>
      <w:r w:rsidRPr="00133E17">
        <w:rPr>
          <w:rFonts w:ascii="Georgia" w:hAnsi="Georgia"/>
          <w:i/>
          <w:iCs/>
          <w:sz w:val="20"/>
          <w:szCs w:val="20"/>
        </w:rPr>
        <w:t>),</w:t>
      </w:r>
      <w:r w:rsidRPr="00133E17">
        <w:rPr>
          <w:rFonts w:ascii="Georgia" w:hAnsi="Georgia"/>
          <w:sz w:val="20"/>
          <w:szCs w:val="20"/>
        </w:rPr>
        <w:t> alle arter</w:t>
      </w:r>
    </w:p>
    <w:p w14:paraId="53A881D6" w14:textId="4BF083D5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Rovterne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ins w:id="102" w:author="Johanna av Skardi Bøggild" w:date="2025-05-13T13:41:00Z">
        <w:r w:rsidR="005C0E31" w:rsidRPr="005C0E31">
          <w:rPr>
            <w:rFonts w:ascii="Georgia" w:hAnsi="Georgia"/>
            <w:i/>
            <w:iCs/>
            <w:sz w:val="20"/>
            <w:szCs w:val="20"/>
          </w:rPr>
          <w:t>Hydroprogne</w:t>
        </w:r>
      </w:ins>
      <w:proofErr w:type="spellEnd"/>
      <w:del w:id="103" w:author="Johanna av Skardi Bøggild" w:date="2025-05-13T13:41:00Z">
        <w:r w:rsidRPr="00133E17" w:rsidDel="005C0E31">
          <w:rPr>
            <w:rFonts w:ascii="Georgia" w:hAnsi="Georgia"/>
            <w:i/>
            <w:iCs/>
            <w:sz w:val="20"/>
            <w:szCs w:val="20"/>
          </w:rPr>
          <w:delText>Sterna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caspia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0289E150" w14:textId="183DED89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Sandterne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ins w:id="104" w:author="Johanna av Skardi Bøggild" w:date="2025-05-13T13:41:00Z">
        <w:r w:rsidR="005C0E31" w:rsidRPr="005C0E31">
          <w:rPr>
            <w:rFonts w:ascii="Georgia" w:hAnsi="Georgia"/>
            <w:i/>
            <w:iCs/>
            <w:sz w:val="20"/>
            <w:szCs w:val="20"/>
          </w:rPr>
          <w:t>Gelochelidon</w:t>
        </w:r>
      </w:ins>
      <w:proofErr w:type="spellEnd"/>
      <w:del w:id="105" w:author="Johanna av Skardi Bøggild" w:date="2025-05-13T13:41:00Z">
        <w:r w:rsidRPr="00133E17" w:rsidDel="005C0E31">
          <w:rPr>
            <w:rFonts w:ascii="Georgia" w:hAnsi="Georgia"/>
            <w:i/>
            <w:iCs/>
            <w:sz w:val="20"/>
            <w:szCs w:val="20"/>
          </w:rPr>
          <w:delText>Sterna</w:delText>
        </w:r>
      </w:del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nilotica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7E95631F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Sort stork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Ciconia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nigra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44088AC9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proofErr w:type="spellStart"/>
      <w:r w:rsidRPr="00133E17">
        <w:rPr>
          <w:rFonts w:ascii="Georgia" w:hAnsi="Georgia"/>
          <w:sz w:val="20"/>
          <w:szCs w:val="20"/>
        </w:rPr>
        <w:t>Sortterne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Chlidonias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niger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)</w:t>
      </w:r>
    </w:p>
    <w:p w14:paraId="16C1086E" w14:textId="77777777" w:rsidR="00133E17" w:rsidRPr="00133E17" w:rsidRDefault="00133E17" w:rsidP="00133E17">
      <w:pPr>
        <w:rPr>
          <w:rFonts w:ascii="Georgia" w:hAnsi="Georgia"/>
          <w:sz w:val="20"/>
          <w:szCs w:val="20"/>
        </w:rPr>
      </w:pPr>
      <w:r w:rsidRPr="00133E17">
        <w:rPr>
          <w:rFonts w:ascii="Georgia" w:hAnsi="Georgia"/>
          <w:sz w:val="20"/>
          <w:szCs w:val="20"/>
        </w:rPr>
        <w:t>Trane </w:t>
      </w:r>
      <w:r w:rsidRPr="00133E17">
        <w:rPr>
          <w:rFonts w:ascii="Georgia" w:hAnsi="Georgia"/>
          <w:i/>
          <w:iCs/>
          <w:sz w:val="20"/>
          <w:szCs w:val="20"/>
        </w:rPr>
        <w:t>(Grus grus)</w:t>
      </w:r>
    </w:p>
    <w:p w14:paraId="70BACB88" w14:textId="2636B7CC" w:rsidR="00223D8A" w:rsidRDefault="00133E17">
      <w:pPr>
        <w:rPr>
          <w:rFonts w:ascii="Georgia" w:hAnsi="Georgia"/>
          <w:iCs/>
        </w:rPr>
      </w:pPr>
      <w:r w:rsidRPr="00133E17">
        <w:rPr>
          <w:rFonts w:ascii="Georgia" w:hAnsi="Georgia"/>
          <w:sz w:val="20"/>
          <w:szCs w:val="20"/>
        </w:rPr>
        <w:lastRenderedPageBreak/>
        <w:t>Ugler</w:t>
      </w:r>
      <w:r w:rsidRPr="00133E17">
        <w:rPr>
          <w:rFonts w:ascii="Georgia" w:hAnsi="Georgia"/>
          <w:i/>
          <w:iCs/>
          <w:sz w:val="20"/>
          <w:szCs w:val="20"/>
        </w:rPr>
        <w:t> (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Strigiformes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 xml:space="preserve"> </w:t>
      </w:r>
      <w:proofErr w:type="spellStart"/>
      <w:r w:rsidRPr="00133E17">
        <w:rPr>
          <w:rFonts w:ascii="Georgia" w:hAnsi="Georgia"/>
          <w:i/>
          <w:iCs/>
          <w:sz w:val="20"/>
          <w:szCs w:val="20"/>
        </w:rPr>
        <w:t>spp</w:t>
      </w:r>
      <w:proofErr w:type="spellEnd"/>
      <w:r w:rsidRPr="00133E17">
        <w:rPr>
          <w:rFonts w:ascii="Georgia" w:hAnsi="Georgia"/>
          <w:i/>
          <w:iCs/>
          <w:sz w:val="20"/>
          <w:szCs w:val="20"/>
        </w:rPr>
        <w:t>.)</w:t>
      </w:r>
      <w:r w:rsidRPr="00133E17">
        <w:rPr>
          <w:rFonts w:ascii="Georgia" w:hAnsi="Georgia"/>
          <w:sz w:val="20"/>
          <w:szCs w:val="20"/>
        </w:rPr>
        <w:t>, alle arter</w:t>
      </w:r>
      <w:bookmarkEnd w:id="88"/>
      <w:r w:rsidR="004E42E7" w:rsidRPr="00D01E5C">
        <w:rPr>
          <w:rFonts w:ascii="Georgia" w:hAnsi="Georgia"/>
          <w:iCs/>
        </w:rPr>
        <w:t>«</w:t>
      </w:r>
    </w:p>
    <w:p w14:paraId="1C35C7DB" w14:textId="5640DF9E" w:rsidR="004E42E7" w:rsidRDefault="004E42E7">
      <w:pPr>
        <w:rPr>
          <w:rFonts w:ascii="Georgia" w:hAnsi="Georgia"/>
          <w:sz w:val="20"/>
          <w:szCs w:val="20"/>
        </w:rPr>
      </w:pPr>
    </w:p>
    <w:p w14:paraId="653B9232" w14:textId="77777777" w:rsidR="004E42E7" w:rsidRPr="009C3E8C" w:rsidRDefault="004E42E7" w:rsidP="004E42E7">
      <w:pPr>
        <w:rPr>
          <w:rFonts w:ascii="Georgia" w:hAnsi="Georgia"/>
          <w:sz w:val="20"/>
          <w:szCs w:val="20"/>
        </w:rPr>
      </w:pPr>
      <w:r w:rsidRPr="009C3E8C">
        <w:rPr>
          <w:rFonts w:ascii="Georgia" w:hAnsi="Georgia"/>
          <w:sz w:val="20"/>
          <w:szCs w:val="20"/>
        </w:rPr>
        <w:t>Officielle noter</w:t>
      </w:r>
    </w:p>
    <w:p w14:paraId="39647DF4" w14:textId="5DF02BBD" w:rsidR="004E42E7" w:rsidRPr="009C3E8C" w:rsidRDefault="004E42E7" w:rsidP="004E42E7">
      <w:pPr>
        <w:rPr>
          <w:rFonts w:ascii="Georgia" w:hAnsi="Georgia"/>
          <w:sz w:val="20"/>
          <w:szCs w:val="20"/>
        </w:rPr>
      </w:pPr>
      <w:r w:rsidRPr="009C3E8C">
        <w:rPr>
          <w:rFonts w:ascii="Georgia" w:hAnsi="Georgia"/>
          <w:sz w:val="20"/>
          <w:szCs w:val="20"/>
        </w:rPr>
        <w:t>1) Bekendtgørelsen indeholder bestemmelser, der gennemfører dele af Rådets direktiv 92/43/EØF af 21. maj 1992 om bevaring af naturtyper samt vilde dyr og planter, EF-Tidende 1992, nr. L 206, side 7, som ændret senest ved Rådets direktiv 2013/17/EU af 13. maj 2013, om tilpasning af visse direktiver vedrørende miljø på grund af Republikken Kroatiens tiltrædelse, EU-Tidende 2013, nr. L 158, side 193</w:t>
      </w:r>
      <w:r>
        <w:rPr>
          <w:rFonts w:ascii="Georgia" w:hAnsi="Georgia"/>
          <w:sz w:val="20"/>
          <w:szCs w:val="20"/>
        </w:rPr>
        <w:t>.</w:t>
      </w:r>
      <w:r w:rsidRPr="009C3E8C">
        <w:rPr>
          <w:rFonts w:ascii="Georgia" w:hAnsi="Georgia"/>
          <w:sz w:val="20"/>
          <w:szCs w:val="20"/>
        </w:rPr>
        <w:t xml:space="preserve"> </w:t>
      </w:r>
    </w:p>
    <w:p w14:paraId="11CFA00B" w14:textId="77777777" w:rsidR="004E42E7" w:rsidRPr="00133E17" w:rsidRDefault="004E42E7">
      <w:pPr>
        <w:rPr>
          <w:rFonts w:ascii="Georgia" w:hAnsi="Georgia"/>
          <w:sz w:val="20"/>
          <w:szCs w:val="20"/>
        </w:rPr>
      </w:pPr>
    </w:p>
    <w:sectPr w:rsidR="004E42E7" w:rsidRPr="00133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93E23" w14:textId="77777777" w:rsidR="009B1445" w:rsidRDefault="009B1445" w:rsidP="00E23DEA">
      <w:pPr>
        <w:spacing w:after="0" w:line="240" w:lineRule="auto"/>
      </w:pPr>
      <w:r>
        <w:separator/>
      </w:r>
    </w:p>
  </w:endnote>
  <w:endnote w:type="continuationSeparator" w:id="0">
    <w:p w14:paraId="5AF6C5AB" w14:textId="77777777" w:rsidR="009B1445" w:rsidRDefault="009B1445" w:rsidP="00E2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0B121" w14:textId="77777777" w:rsidR="00947A80" w:rsidRDefault="00947A8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E0721" w14:textId="77777777" w:rsidR="00947A80" w:rsidRDefault="00947A80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3C1B" w14:textId="77777777" w:rsidR="00947A80" w:rsidRDefault="00947A8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8AAD" w14:textId="77777777" w:rsidR="009B1445" w:rsidRDefault="009B1445" w:rsidP="00E23DEA">
      <w:pPr>
        <w:spacing w:after="0" w:line="240" w:lineRule="auto"/>
      </w:pPr>
      <w:r>
        <w:separator/>
      </w:r>
    </w:p>
  </w:footnote>
  <w:footnote w:type="continuationSeparator" w:id="0">
    <w:p w14:paraId="16E71516" w14:textId="77777777" w:rsidR="009B1445" w:rsidRDefault="009B1445" w:rsidP="00E23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60E34" w14:textId="21AB919B" w:rsidR="00947A80" w:rsidRDefault="009B1445">
    <w:pPr>
      <w:pStyle w:val="Sidehoved"/>
    </w:pPr>
    <w:r>
      <w:rPr>
        <w:noProof/>
      </w:rPr>
      <w:pict w14:anchorId="50AD41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2188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05415" w14:textId="0F5917B9" w:rsidR="00947A80" w:rsidRDefault="009B1445">
    <w:pPr>
      <w:pStyle w:val="Sidehoved"/>
    </w:pPr>
    <w:r>
      <w:rPr>
        <w:noProof/>
      </w:rPr>
      <w:pict w14:anchorId="4451C0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2189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0216A" w14:textId="03F8E0D1" w:rsidR="00947A80" w:rsidRDefault="009B1445">
    <w:pPr>
      <w:pStyle w:val="Sidehoved"/>
    </w:pPr>
    <w:r>
      <w:rPr>
        <w:noProof/>
      </w:rPr>
      <w:pict w14:anchorId="31E046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12187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90FE1"/>
    <w:multiLevelType w:val="hybridMultilevel"/>
    <w:tmpl w:val="CE1A578C"/>
    <w:lvl w:ilvl="0" w:tplc="155CBB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C5A0E"/>
    <w:multiLevelType w:val="hybridMultilevel"/>
    <w:tmpl w:val="9A7C0B22"/>
    <w:lvl w:ilvl="0" w:tplc="B8DC76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hanna av Skardi Bøggild">
    <w15:presenceInfo w15:providerId="AD" w15:userId="S-1-5-21-2100284113-1573851820-878952375-383940"/>
  </w15:person>
  <w15:person w15:author="Peter Kyvsgaard">
    <w15:presenceInfo w15:providerId="AD" w15:userId="S-1-5-21-2100284113-1573851820-878952375-2232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AB"/>
    <w:rsid w:val="000B5201"/>
    <w:rsid w:val="000B7256"/>
    <w:rsid w:val="000F2597"/>
    <w:rsid w:val="0012087A"/>
    <w:rsid w:val="00133E17"/>
    <w:rsid w:val="0014606E"/>
    <w:rsid w:val="001A43F7"/>
    <w:rsid w:val="00223D8A"/>
    <w:rsid w:val="00290130"/>
    <w:rsid w:val="002A2465"/>
    <w:rsid w:val="002B4AA8"/>
    <w:rsid w:val="002F7C46"/>
    <w:rsid w:val="00337C8E"/>
    <w:rsid w:val="00396264"/>
    <w:rsid w:val="003E0697"/>
    <w:rsid w:val="00495EF7"/>
    <w:rsid w:val="004E42E7"/>
    <w:rsid w:val="004E5705"/>
    <w:rsid w:val="005C0E31"/>
    <w:rsid w:val="005E53C9"/>
    <w:rsid w:val="005E5BCC"/>
    <w:rsid w:val="006876C0"/>
    <w:rsid w:val="006E5358"/>
    <w:rsid w:val="006E649C"/>
    <w:rsid w:val="007611AB"/>
    <w:rsid w:val="0078113D"/>
    <w:rsid w:val="007A4D2D"/>
    <w:rsid w:val="007B3604"/>
    <w:rsid w:val="00826F18"/>
    <w:rsid w:val="008D4609"/>
    <w:rsid w:val="00907FDC"/>
    <w:rsid w:val="0093636C"/>
    <w:rsid w:val="009472C5"/>
    <w:rsid w:val="00947A80"/>
    <w:rsid w:val="009A4C2C"/>
    <w:rsid w:val="009B1445"/>
    <w:rsid w:val="009C1329"/>
    <w:rsid w:val="009C3516"/>
    <w:rsid w:val="009E6DD8"/>
    <w:rsid w:val="009F04DD"/>
    <w:rsid w:val="00A25D37"/>
    <w:rsid w:val="00A36600"/>
    <w:rsid w:val="00A570A0"/>
    <w:rsid w:val="00A60513"/>
    <w:rsid w:val="00A92390"/>
    <w:rsid w:val="00AA5614"/>
    <w:rsid w:val="00AC3832"/>
    <w:rsid w:val="00B06388"/>
    <w:rsid w:val="00B40512"/>
    <w:rsid w:val="00B61C63"/>
    <w:rsid w:val="00B734F1"/>
    <w:rsid w:val="00B97C98"/>
    <w:rsid w:val="00BA13F7"/>
    <w:rsid w:val="00BD0036"/>
    <w:rsid w:val="00BD1421"/>
    <w:rsid w:val="00C1277F"/>
    <w:rsid w:val="00C778EF"/>
    <w:rsid w:val="00C97B4E"/>
    <w:rsid w:val="00CB795C"/>
    <w:rsid w:val="00CD3B3C"/>
    <w:rsid w:val="00D47075"/>
    <w:rsid w:val="00D60225"/>
    <w:rsid w:val="00D765AC"/>
    <w:rsid w:val="00D858F8"/>
    <w:rsid w:val="00DD0968"/>
    <w:rsid w:val="00E23DEA"/>
    <w:rsid w:val="00E55017"/>
    <w:rsid w:val="00E832BA"/>
    <w:rsid w:val="00E97BE9"/>
    <w:rsid w:val="00EA4648"/>
    <w:rsid w:val="00EC0F61"/>
    <w:rsid w:val="00EF0CFC"/>
    <w:rsid w:val="00F24CE7"/>
    <w:rsid w:val="00F7447A"/>
    <w:rsid w:val="00FB2058"/>
    <w:rsid w:val="00FE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2084E8"/>
  <w15:docId w15:val="{B6ADDA6E-7A81-4CA6-8983-6AD7468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133E17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133E17"/>
    <w:rPr>
      <w:color w:val="605E5C"/>
      <w:shd w:val="clear" w:color="auto" w:fill="E1DFDD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3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33E17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778E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C778E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C778E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778E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778EF"/>
    <w:rPr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E23D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3DEA"/>
  </w:style>
  <w:style w:type="paragraph" w:styleId="Sidefod">
    <w:name w:val="footer"/>
    <w:basedOn w:val="Normal"/>
    <w:link w:val="SidefodTegn"/>
    <w:uiPriority w:val="99"/>
    <w:unhideWhenUsed/>
    <w:rsid w:val="00E23D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3DEA"/>
  </w:style>
  <w:style w:type="paragraph" w:styleId="Listeafsnit">
    <w:name w:val="List Paragraph"/>
    <w:basedOn w:val="Normal"/>
    <w:uiPriority w:val="34"/>
    <w:qFormat/>
    <w:rsid w:val="00BA1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715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131051\AppData\Local\cBrain\F2\.tmp\95138bf5b54944d5951b857cbbed2827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906F-94B0-4FB3-9971-EAC9B55E3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95138bf5b54944d5951b857cbbed2827.dotx</Template>
  <TotalTime>253</TotalTime>
  <Pages>11</Pages>
  <Words>1357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av Skardi Bøggild</dc:creator>
  <cp:lastModifiedBy>Johanna av Skardi Bøggild</cp:lastModifiedBy>
  <cp:revision>20</cp:revision>
  <dcterms:created xsi:type="dcterms:W3CDTF">2025-05-15T08:21:00Z</dcterms:created>
  <dcterms:modified xsi:type="dcterms:W3CDTF">2025-05-27T06:07:00Z</dcterms:modified>
</cp:coreProperties>
</file>